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1E" w:rsidRDefault="00B7501E">
      <w:pPr>
        <w:rPr>
          <w:rFonts w:ascii="Calibri" w:hAnsi="Calibri"/>
          <w:sz w:val="20"/>
          <w:szCs w:val="20"/>
          <w:lang w:val="en-ZA"/>
        </w:rPr>
      </w:pPr>
    </w:p>
    <w:p w:rsidR="00B7501E" w:rsidRDefault="00B7501E">
      <w:pPr>
        <w:pStyle w:val="a0"/>
        <w:rPr>
          <w:sz w:val="20"/>
          <w:szCs w:val="20"/>
          <w:lang w:val="en-ZA"/>
        </w:rPr>
      </w:pPr>
    </w:p>
    <w:p w:rsidR="00B7501E" w:rsidRDefault="00642FAC">
      <w:pPr>
        <w:pStyle w:val="a8"/>
        <w:jc w:val="center"/>
        <w:rPr>
          <w:rFonts w:ascii="Calibri" w:hAnsi="Calibri"/>
          <w:b/>
          <w:color w:val="0070C0"/>
          <w:sz w:val="28"/>
          <w:szCs w:val="28"/>
          <w:lang w:val="en-ZA"/>
        </w:rPr>
      </w:pPr>
      <w:r>
        <w:rPr>
          <w:rFonts w:ascii="Calibri" w:hAnsi="Calibri" w:hint="eastAsia"/>
          <w:b/>
          <w:color w:val="0070C0"/>
          <w:sz w:val="28"/>
          <w:szCs w:val="28"/>
          <w:lang w:val="en-ZA"/>
        </w:rPr>
        <w:t>NAVGUIDE 2023</w:t>
      </w:r>
      <w:r>
        <w:rPr>
          <w:rFonts w:ascii="Calibri" w:hAnsi="Calibri"/>
          <w:b/>
          <w:color w:val="0070C0"/>
          <w:sz w:val="28"/>
          <w:szCs w:val="28"/>
          <w:lang w:val="en-ZA"/>
        </w:rPr>
        <w:t>–</w:t>
      </w:r>
      <w:r>
        <w:rPr>
          <w:rFonts w:ascii="Calibri" w:hAnsi="Calibri" w:hint="eastAsia"/>
          <w:b/>
          <w:color w:val="0070C0"/>
          <w:sz w:val="28"/>
          <w:szCs w:val="28"/>
          <w:lang w:val="en-ZA"/>
        </w:rPr>
        <w:t xml:space="preserve">Amended </w:t>
      </w:r>
      <w:r>
        <w:rPr>
          <w:rFonts w:ascii="Calibri" w:hAnsi="Calibri"/>
          <w:b/>
          <w:color w:val="0070C0"/>
          <w:sz w:val="28"/>
          <w:szCs w:val="28"/>
          <w:lang w:val="en-ZA"/>
        </w:rPr>
        <w:t>Definitions</w:t>
      </w:r>
    </w:p>
    <w:p w:rsidR="00B7501E" w:rsidRDefault="00B7501E">
      <w:pPr>
        <w:pStyle w:val="a8"/>
        <w:jc w:val="center"/>
        <w:rPr>
          <w:rFonts w:ascii="Calibri" w:eastAsia="宋体" w:hAnsi="Calibri"/>
          <w:b/>
          <w:color w:val="0070C0"/>
          <w:sz w:val="20"/>
          <w:szCs w:val="20"/>
          <w:lang w:val="en-US" w:eastAsia="zh-CN"/>
        </w:rPr>
      </w:pPr>
    </w:p>
    <w:p w:rsidR="00B7501E" w:rsidRDefault="00B7501E">
      <w:pPr>
        <w:pStyle w:val="a8"/>
        <w:rPr>
          <w:rFonts w:eastAsiaTheme="minorEastAsia"/>
          <w:sz w:val="20"/>
          <w:szCs w:val="20"/>
          <w:lang w:val="en-US" w:eastAsia="zh-CN"/>
        </w:rPr>
      </w:pPr>
    </w:p>
    <w:p w:rsidR="00B7501E" w:rsidRDefault="00B7501E">
      <w:pPr>
        <w:pStyle w:val="a8"/>
        <w:rPr>
          <w:rFonts w:eastAsiaTheme="minorEastAsia"/>
          <w:sz w:val="20"/>
          <w:szCs w:val="20"/>
          <w:lang w:val="en-US" w:eastAsia="zh-CN"/>
        </w:rPr>
      </w:pPr>
    </w:p>
    <w:tbl>
      <w:tblPr>
        <w:tblW w:w="14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73"/>
        <w:gridCol w:w="1062"/>
        <w:gridCol w:w="993"/>
        <w:gridCol w:w="3792"/>
        <w:gridCol w:w="3686"/>
        <w:gridCol w:w="1222"/>
        <w:gridCol w:w="1072"/>
        <w:gridCol w:w="1072"/>
      </w:tblGrid>
      <w:tr w:rsidR="00B7501E">
        <w:trPr>
          <w:tblHeader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Term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Dictionary Number*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Source</w:t>
            </w:r>
          </w:p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(meeting/</w:t>
            </w:r>
          </w:p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document/</w:t>
            </w:r>
          </w:p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person)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Old definition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Proposed definition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Reason for change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Proposal</w:t>
            </w:r>
          </w:p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thickThinSmallGap" w:sz="24" w:space="0" w:color="000000"/>
              <w:right w:val="single" w:sz="4" w:space="0" w:color="auto"/>
            </w:tcBorders>
            <w:shd w:val="clear" w:color="auto" w:fill="365F91"/>
            <w:vAlign w:val="center"/>
          </w:tcPr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Accept/</w:t>
            </w:r>
          </w:p>
          <w:p w:rsidR="00B7501E" w:rsidRDefault="00642FAC">
            <w:pPr>
              <w:pStyle w:val="a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Reject</w:t>
            </w:r>
          </w:p>
        </w:tc>
      </w:tr>
      <w:tr w:rsidR="00B7501E">
        <w:tc>
          <w:tcPr>
            <w:tcW w:w="127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inorEastAsia" w:hAnsi="Arial" w:cs="Arial"/>
                <w:color w:val="000000" w:themeColor="text1"/>
                <w:kern w:val="0"/>
                <w:sz w:val="20"/>
                <w:szCs w:val="20"/>
                <w:lang w:eastAsia="en-US"/>
              </w:rPr>
              <w:t>Absolute Accuracy</w:t>
            </w:r>
          </w:p>
        </w:tc>
        <w:tc>
          <w:tcPr>
            <w:tcW w:w="106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eastAsiaTheme="min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inorEastAsia" w:hAnsi="Arial" w:cs="Arial" w:hint="eastAsia"/>
                <w:sz w:val="20"/>
                <w:szCs w:val="20"/>
                <w:lang w:val="en-ZA"/>
              </w:rPr>
              <w:t>urn:mrn:iala:dic:0401501e</w:t>
            </w:r>
          </w:p>
        </w:tc>
        <w:tc>
          <w:tcPr>
            <w:tcW w:w="993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B7501E">
            <w:pPr>
              <w:pStyle w:val="a0"/>
              <w:rPr>
                <w:rStyle w:val="A40"/>
                <w:rFonts w:ascii="Arial" w:eastAsiaTheme="minorEastAsia" w:hAnsi="Arial" w:cs="Arial"/>
              </w:rPr>
            </w:pPr>
          </w:p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ARM1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 Task 1.2.9</w:t>
            </w:r>
          </w:p>
        </w:tc>
        <w:tc>
          <w:tcPr>
            <w:tcW w:w="379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Tabletext"/>
              <w:rPr>
                <w:b/>
              </w:rPr>
            </w:pPr>
            <w:r>
              <w:rPr>
                <w:b/>
              </w:rPr>
              <w:t>Absolute Accuracy</w:t>
            </w:r>
          </w:p>
          <w:p w:rsidR="00B7501E" w:rsidRDefault="00642FAC">
            <w:pPr>
              <w:pStyle w:val="Tabletext"/>
              <w:rPr>
                <w:lang w:val="en-ZA" w:eastAsia="zh-CN"/>
              </w:rPr>
            </w:pPr>
            <w:r>
              <w:t xml:space="preserve">The accuracy of a position with respect to the geographic or geodetic co-ordinates of the Earth. </w:t>
            </w:r>
          </w:p>
        </w:tc>
        <w:tc>
          <w:tcPr>
            <w:tcW w:w="3686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501E" w:rsidRDefault="00642FAC">
            <w:pPr>
              <w:pStyle w:val="Tabletext"/>
              <w:rPr>
                <w:b/>
                <w:color w:val="000000"/>
                <w:lang w:eastAsia="zh-CN"/>
              </w:rPr>
            </w:pPr>
            <w:r>
              <w:rPr>
                <w:b/>
              </w:rPr>
              <w:t>Absolute Accuracy (Geodetic or Geographic Accuracy)</w:t>
            </w:r>
          </w:p>
          <w:p w:rsidR="00B7501E" w:rsidRDefault="00642FAC">
            <w:pPr>
              <w:pStyle w:val="Tabletext"/>
              <w:rPr>
                <w:lang w:eastAsia="zh-CN"/>
              </w:rPr>
            </w:pPr>
            <w:r>
              <w:t xml:space="preserve">The accuracy of a position </w:t>
            </w:r>
            <w:r>
              <w:rPr>
                <w:highlight w:val="yellow"/>
              </w:rPr>
              <w:t>estimate</w:t>
            </w:r>
            <w:ins w:id="0" w:author="微软用户" w:date="2024-07-15T10:12:00Z">
              <w:r w:rsidR="000C57C8">
                <w:rPr>
                  <w:rFonts w:hint="eastAsia"/>
                  <w:highlight w:val="yellow"/>
                  <w:lang w:eastAsia="zh-CN"/>
                </w:rPr>
                <w:t xml:space="preserve"> </w:t>
              </w:r>
            </w:ins>
            <w:r>
              <w:t>with respect to the geographic or geodetic co-ordinates of the Earth.</w:t>
            </w:r>
          </w:p>
          <w:p w:rsidR="00B7501E" w:rsidRDefault="00642FAC">
            <w:pPr>
              <w:pStyle w:val="Tabletext"/>
              <w:rPr>
                <w:lang w:val="en-ZA" w:eastAsia="zh-CN"/>
              </w:rPr>
            </w:pPr>
            <w:r>
              <w:rPr>
                <w:rStyle w:val="A40"/>
                <w:rFonts w:cs="Arial"/>
                <w:lang w:eastAsia="en-GB"/>
              </w:rPr>
              <w:t>（</w:t>
            </w:r>
            <w:r>
              <w:rPr>
                <w:rStyle w:val="A40"/>
                <w:rFonts w:cs="Arial"/>
                <w:lang w:eastAsia="en-GB"/>
              </w:rPr>
              <w:t>Originate: I</w:t>
            </w:r>
            <w:r>
              <w:rPr>
                <w:rStyle w:val="A40"/>
                <w:rFonts w:cs="Arial"/>
              </w:rPr>
              <w:t xml:space="preserve">ALA </w:t>
            </w:r>
            <w:r>
              <w:rPr>
                <w:rStyle w:val="A40"/>
                <w:rFonts w:cs="Arial"/>
                <w:lang w:eastAsia="en-GB"/>
              </w:rPr>
              <w:t>Dictionary</w:t>
            </w:r>
            <w:r>
              <w:rPr>
                <w:rStyle w:val="A40"/>
                <w:rFonts w:cs="Arial"/>
                <w:lang w:eastAsia="zh-CN"/>
              </w:rPr>
              <w:t>）</w:t>
            </w:r>
          </w:p>
        </w:tc>
        <w:tc>
          <w:tcPr>
            <w:tcW w:w="122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 xml:space="preserve">XXX </w:t>
            </w:r>
          </w:p>
        </w:tc>
        <w:tc>
          <w:tcPr>
            <w:tcW w:w="1072" w:type="dxa"/>
            <w:tcBorders>
              <w:top w:val="thickThinSmallGap" w:sz="2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</w:rPr>
              <w:t>Highest Astronomical Tide</w:t>
            </w:r>
            <w:r>
              <w:rPr>
                <w:rStyle w:val="A40"/>
                <w:rFonts w:ascii="Arial" w:eastAsiaTheme="minorEastAsia" w:hAnsi="Arial" w:cs="Arial"/>
              </w:rPr>
              <w:t>（</w:t>
            </w:r>
            <w:r>
              <w:rPr>
                <w:rStyle w:val="A40"/>
                <w:rFonts w:ascii="Arial" w:eastAsiaTheme="minorEastAsia" w:hAnsi="Arial" w:cs="Arial"/>
              </w:rPr>
              <w:t>HAT</w:t>
            </w:r>
            <w:r>
              <w:rPr>
                <w:rStyle w:val="A40"/>
                <w:rFonts w:ascii="Arial" w:eastAsiaTheme="minorEastAsia" w:hAnsi="Arial" w:cs="Arial"/>
              </w:rPr>
              <w:t>）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</w:rPr>
            </w:pPr>
            <w:r>
              <w:rPr>
                <w:rStyle w:val="A40"/>
                <w:rFonts w:eastAsiaTheme="minorEastAsia" w:cs="Arial"/>
                <w:b/>
              </w:rPr>
              <w:t>Highest Astronomical Tide</w:t>
            </w:r>
            <w:r>
              <w:rPr>
                <w:rStyle w:val="A40"/>
                <w:rFonts w:eastAsiaTheme="minorEastAsia" w:cs="Arial"/>
                <w:b/>
              </w:rPr>
              <w:t>（</w:t>
            </w:r>
            <w:r>
              <w:rPr>
                <w:rStyle w:val="A40"/>
                <w:rFonts w:eastAsiaTheme="minorEastAsia" w:cs="Arial"/>
                <w:b/>
              </w:rPr>
              <w:t>HAT</w:t>
            </w:r>
            <w:r>
              <w:rPr>
                <w:rStyle w:val="A40"/>
                <w:rFonts w:eastAsiaTheme="minorEastAsia" w:cs="Arial"/>
                <w:b/>
              </w:rPr>
              <w:t>）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he highest tidal level which can be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predicted to occur under average meteorological conditions and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under any combination of astronomical conditions (IHO Dictionary,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S-32, 5th Edition, 2244)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7501E" w:rsidRDefault="00642FAC">
            <w:pPr>
              <w:autoSpaceDN w:val="0"/>
              <w:rPr>
                <w:rStyle w:val="A40"/>
                <w:rFonts w:cs="Arial"/>
                <w:b/>
                <w:lang w:eastAsia="zh-CN"/>
              </w:rPr>
            </w:pPr>
            <w:r>
              <w:rPr>
                <w:rStyle w:val="A40"/>
                <w:rFonts w:cs="Arial"/>
                <w:b/>
              </w:rPr>
              <w:t>1.</w:t>
            </w:r>
            <w:r>
              <w:rPr>
                <w:rStyle w:val="A40"/>
                <w:rFonts w:eastAsiaTheme="minorEastAsia" w:cs="Arial"/>
                <w:b/>
              </w:rPr>
              <w:t>Highest Astronomical Tide</w:t>
            </w:r>
            <w:r>
              <w:rPr>
                <w:rStyle w:val="A40"/>
                <w:rFonts w:eastAsiaTheme="minorEastAsia" w:cs="Arial"/>
                <w:b/>
              </w:rPr>
              <w:t>（</w:t>
            </w:r>
            <w:r>
              <w:rPr>
                <w:rStyle w:val="A40"/>
                <w:rFonts w:eastAsiaTheme="minorEastAsia" w:cs="Arial"/>
                <w:b/>
              </w:rPr>
              <w:t>HAT</w:t>
            </w:r>
            <w:r>
              <w:rPr>
                <w:rStyle w:val="A40"/>
                <w:rFonts w:eastAsiaTheme="minorEastAsia" w:cs="Arial"/>
                <w:b/>
              </w:rPr>
              <w:t>）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eastAsiaTheme="minorEastAsia" w:cs="Arial"/>
              </w:rPr>
              <w:t>The highest tidal level which can be predicted to occur under average meteoro</w:t>
            </w:r>
            <w:r>
              <w:rPr>
                <w:rStyle w:val="A40"/>
                <w:rFonts w:eastAsiaTheme="minorEastAsia" w:cs="Arial"/>
              </w:rPr>
              <w:softHyphen/>
              <w:t>logical con</w:t>
            </w:r>
            <w:r>
              <w:rPr>
                <w:rStyle w:val="A40"/>
                <w:rFonts w:cs="Arial"/>
              </w:rPr>
              <w:t>ditions and under any combination of astro</w:t>
            </w:r>
            <w:r>
              <w:rPr>
                <w:rStyle w:val="A40"/>
                <w:rFonts w:cs="Arial"/>
              </w:rPr>
              <w:softHyphen/>
              <w:t xml:space="preserve">nomical conditions. (IHO Dictionary, 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S-32, 5th Edition, </w:t>
            </w:r>
            <w:r>
              <w:rPr>
                <w:rFonts w:eastAsiaTheme="minorEastAsia" w:cs="Arial"/>
                <w:sz w:val="20"/>
                <w:szCs w:val="20"/>
                <w:highlight w:val="yellow"/>
                <w:lang w:val="en-ZA"/>
              </w:rPr>
              <w:t>2260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>)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</w:rPr>
            </w:pPr>
            <w:bookmarkStart w:id="1" w:name="_GoBack"/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（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Originate: IHO Dictionary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）</w:t>
            </w:r>
          </w:p>
          <w:bookmarkEnd w:id="1"/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b/>
                <w:kern w:val="0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b/>
                <w:lang w:val="en-US"/>
              </w:rPr>
              <w:t>2.</w:t>
            </w:r>
            <w:r>
              <w:rPr>
                <w:rStyle w:val="A40"/>
                <w:rFonts w:ascii="Arial" w:eastAsiaTheme="minorEastAsia" w:hAnsi="Arial" w:cs="Arial" w:hint="eastAsia"/>
                <w:b/>
                <w:kern w:val="0"/>
                <w:lang w:val="en-US"/>
              </w:rPr>
              <w:t>HAT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kern w:val="0"/>
                <w:lang w:val="en-US"/>
              </w:rPr>
              <w:t>Add to the</w:t>
            </w:r>
            <w:r>
              <w:rPr>
                <w:rStyle w:val="A40"/>
                <w:rFonts w:ascii="Arial" w:eastAsiaTheme="minorEastAsia" w:hAnsi="Arial" w:cs="Arial" w:hint="eastAsia"/>
                <w:kern w:val="0"/>
                <w:lang w:val="en-US"/>
              </w:rPr>
              <w:t xml:space="preserve"> ABBREVIATIONS in the NAVGUIDE</w:t>
            </w:r>
          </w:p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  <w:t>（</w:t>
            </w:r>
            <w:r>
              <w:rPr>
                <w:rStyle w:val="A40"/>
                <w:rFonts w:ascii="Arial" w:eastAsiaTheme="minorEastAsia" w:hAnsi="Arial" w:cs="Arial"/>
                <w:lang w:eastAsia="en-GB"/>
              </w:rPr>
              <w:t>Originate</w:t>
            </w:r>
            <w:r>
              <w:rPr>
                <w:rStyle w:val="A40"/>
                <w:rFonts w:ascii="Arial" w:hAnsi="Arial" w:cs="Arial"/>
                <w:kern w:val="0"/>
                <w:lang w:eastAsia="en-GB"/>
              </w:rPr>
              <w:t xml:space="preserve">: </w:t>
            </w:r>
            <w:r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  <w:t>I</w:t>
            </w:r>
            <w:r>
              <w:rPr>
                <w:rStyle w:val="A40"/>
                <w:rFonts w:ascii="Arial" w:eastAsiaTheme="minorEastAsia" w:hAnsi="Arial" w:cs="Arial"/>
                <w:kern w:val="0"/>
              </w:rPr>
              <w:t xml:space="preserve">ALA </w:t>
            </w:r>
            <w:r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  <w:t>Dictionary</w:t>
            </w:r>
            <w:r>
              <w:rPr>
                <w:rStyle w:val="A40"/>
                <w:rFonts w:ascii="Arial" w:hAnsi="Arial" w:cs="Arial"/>
                <w:kern w:val="0"/>
              </w:rPr>
              <w:t>&amp;IHO Dictionary</w:t>
            </w:r>
            <w:r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</w:rPr>
              <w:t>Mean Higher High Water</w:t>
            </w:r>
            <w:r>
              <w:rPr>
                <w:rStyle w:val="A40"/>
                <w:rFonts w:ascii="Arial" w:eastAsiaTheme="minorEastAsia" w:hAnsi="Arial" w:cs="Arial"/>
              </w:rPr>
              <w:t>（</w:t>
            </w:r>
            <w:r>
              <w:rPr>
                <w:rStyle w:val="A40"/>
                <w:rFonts w:ascii="Arial" w:eastAsiaTheme="minorEastAsia" w:hAnsi="Arial" w:cs="Arial"/>
              </w:rPr>
              <w:t>MHHW</w:t>
            </w:r>
            <w:r>
              <w:rPr>
                <w:rStyle w:val="A40"/>
                <w:rFonts w:ascii="Arial" w:eastAsiaTheme="minorEastAsia" w:hAnsi="Arial" w:cs="Arial"/>
              </w:rPr>
              <w:t>）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</w:pPr>
            <w:r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  <w:t>Mean Higher High Water</w:t>
            </w:r>
            <w:ins w:id="2" w:author="微软用户" w:date="2024-07-15T10:12:00Z">
              <w:r w:rsidR="000C57C8">
                <w:rPr>
                  <w:rStyle w:val="A40"/>
                  <w:rFonts w:eastAsiaTheme="minorEastAsia" w:cs="Arial"/>
                  <w:b/>
                  <w:color w:val="000000" w:themeColor="text1"/>
                  <w:kern w:val="2"/>
                  <w:lang w:val="en-US" w:eastAsia="zh-CN"/>
                </w:rPr>
                <w:t>（</w:t>
              </w:r>
              <w:r w:rsidR="000C57C8">
                <w:rPr>
                  <w:rStyle w:val="A40"/>
                  <w:rFonts w:eastAsiaTheme="minorEastAsia" w:cs="Arial"/>
                  <w:b/>
                  <w:color w:val="000000" w:themeColor="text1"/>
                  <w:kern w:val="2"/>
                  <w:lang w:val="en-US" w:eastAsia="zh-CN"/>
                </w:rPr>
                <w:t>MHHW</w:t>
              </w:r>
              <w:r w:rsidR="000C57C8">
                <w:rPr>
                  <w:rStyle w:val="A40"/>
                  <w:rFonts w:eastAsiaTheme="minorEastAsia" w:cs="Arial"/>
                  <w:b/>
                  <w:color w:val="000000" w:themeColor="text1"/>
                  <w:kern w:val="2"/>
                  <w:lang w:val="en-US" w:eastAsia="zh-CN"/>
                </w:rPr>
                <w:t>）</w:t>
              </w:r>
            </w:ins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>he average height of higher high waters at a place over 19-year period. (IHO Dictionary, S-32, 5th Edition, 3140)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</w:pPr>
            <w:r>
              <w:rPr>
                <w:rFonts w:eastAsiaTheme="minorEastAsia" w:cs="Arial"/>
                <w:b/>
                <w:color w:val="000000" w:themeColor="text1"/>
                <w:sz w:val="20"/>
                <w:szCs w:val="20"/>
                <w:lang w:eastAsia="zh-CN"/>
              </w:rPr>
              <w:t>1.</w:t>
            </w:r>
            <w:r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  <w:t>Mean Higher High Water</w:t>
            </w:r>
            <w:r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  <w:t>（</w:t>
            </w:r>
            <w:r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  <w:t>MHHW</w:t>
            </w:r>
            <w:r>
              <w:rPr>
                <w:rStyle w:val="A40"/>
                <w:rFonts w:eastAsiaTheme="minorEastAsia" w:cs="Arial"/>
                <w:b/>
                <w:color w:val="000000" w:themeColor="text1"/>
                <w:kern w:val="2"/>
                <w:lang w:val="en-US" w:eastAsia="zh-CN"/>
              </w:rPr>
              <w:t>）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he average height of higher high waters at a place over 19-year period. </w:t>
            </w:r>
          </w:p>
          <w:p w:rsidR="00B7501E" w:rsidRDefault="00642FAC">
            <w:pPr>
              <w:autoSpaceDN w:val="0"/>
              <w:rPr>
                <w:rStyle w:val="A40"/>
                <w:rFonts w:eastAsiaTheme="minorEastAsia" w:cs="Arial"/>
                <w:color w:val="000000" w:themeColor="text1"/>
                <w:kern w:val="2"/>
                <w:lang w:val="en-US" w:eastAsia="zh-CN"/>
              </w:rPr>
            </w:pPr>
            <w:r>
              <w:rPr>
                <w:rStyle w:val="A40"/>
                <w:rFonts w:eastAsiaTheme="minorEastAsia" w:cs="Arial"/>
                <w:color w:val="000000" w:themeColor="text1"/>
                <w:kern w:val="2"/>
                <w:lang w:val="en-US" w:eastAsia="zh-CN"/>
              </w:rPr>
              <w:t xml:space="preserve"> (IHO Dictionary, S-32, 5th Edition, </w:t>
            </w:r>
            <w:r w:rsidRPr="00495A9D">
              <w:rPr>
                <w:rStyle w:val="A40"/>
                <w:rFonts w:eastAsiaTheme="minorEastAsia" w:cs="Arial"/>
                <w:color w:val="000000" w:themeColor="text1"/>
                <w:kern w:val="2"/>
                <w:highlight w:val="yellow"/>
                <w:lang w:val="en-US" w:eastAsia="zh-CN"/>
              </w:rPr>
              <w:t>3167</w:t>
            </w:r>
            <w:r>
              <w:rPr>
                <w:rStyle w:val="A40"/>
                <w:rFonts w:eastAsiaTheme="minorEastAsia" w:cs="Arial"/>
                <w:color w:val="000000" w:themeColor="text1"/>
                <w:kern w:val="2"/>
                <w:lang w:val="en-US" w:eastAsia="zh-CN"/>
              </w:rPr>
              <w:t>)</w:t>
            </w:r>
          </w:p>
          <w:p w:rsidR="00B7501E" w:rsidRDefault="00642FAC">
            <w:pPr>
              <w:autoSpaceDN w:val="0"/>
              <w:rPr>
                <w:rStyle w:val="A40"/>
                <w:rFonts w:eastAsiaTheme="minorEastAsia" w:cs="Arial"/>
                <w:color w:val="000000" w:themeColor="text1"/>
                <w:kern w:val="2"/>
                <w:lang w:val="en-US" w:eastAsia="zh-CN"/>
              </w:rPr>
            </w:pPr>
            <w:r>
              <w:rPr>
                <w:rStyle w:val="A40"/>
                <w:rFonts w:eastAsiaTheme="minorEastAsia" w:cs="Arial"/>
              </w:rPr>
              <w:t>（</w:t>
            </w:r>
            <w:r>
              <w:rPr>
                <w:rStyle w:val="A40"/>
                <w:rFonts w:eastAsiaTheme="minorEastAsia" w:cs="Arial"/>
              </w:rPr>
              <w:t>Originate</w:t>
            </w:r>
            <w:r>
              <w:rPr>
                <w:rStyle w:val="A40"/>
                <w:rFonts w:cs="Arial"/>
              </w:rPr>
              <w:t>:IHO Dictionary</w:t>
            </w:r>
            <w:r>
              <w:rPr>
                <w:rStyle w:val="A40"/>
                <w:rFonts w:eastAsiaTheme="minorEastAsia" w:cs="Arial"/>
              </w:rPr>
              <w:t>）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b/>
              </w:rPr>
            </w:pPr>
            <w:r>
              <w:rPr>
                <w:rStyle w:val="A40"/>
                <w:rFonts w:ascii="Arial" w:eastAsiaTheme="minorEastAsia" w:hAnsi="Arial" w:cs="Arial"/>
                <w:b/>
              </w:rPr>
              <w:t xml:space="preserve">2.MHHW  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lang w:val="en-US"/>
              </w:rPr>
              <w:t xml:space="preserve">Add to the </w:t>
            </w:r>
            <w:r>
              <w:rPr>
                <w:rStyle w:val="A40"/>
                <w:rFonts w:ascii="Arial" w:eastAsiaTheme="minorEastAsia" w:hAnsi="Arial" w:cs="Arial" w:hint="eastAsia"/>
                <w:lang w:val="en-US"/>
              </w:rPr>
              <w:t xml:space="preserve"> ABBREVIATIONS in the NAVGUIDE</w:t>
            </w:r>
          </w:p>
          <w:p w:rsidR="00B7501E" w:rsidRDefault="00642FAC">
            <w:pPr>
              <w:shd w:val="clear" w:color="auto" w:fill="FFFFFF"/>
              <w:autoSpaceDN w:val="0"/>
              <w:spacing w:before="60" w:after="60"/>
              <w:rPr>
                <w:rFonts w:eastAsiaTheme="minorEastAsia" w:cs="Arial"/>
                <w:b/>
                <w:sz w:val="20"/>
                <w:szCs w:val="20"/>
                <w:lang w:val="en-ZA" w:eastAsia="en-ZA"/>
              </w:rPr>
            </w:pPr>
            <w:r>
              <w:rPr>
                <w:rStyle w:val="A40"/>
                <w:rFonts w:eastAsiaTheme="minorEastAsia" w:cs="Arial"/>
              </w:rPr>
              <w:t>（</w:t>
            </w:r>
            <w:r>
              <w:rPr>
                <w:rStyle w:val="A40"/>
                <w:rFonts w:eastAsiaTheme="minorEastAsia" w:cs="Arial"/>
              </w:rPr>
              <w:t>Originate</w:t>
            </w:r>
            <w:r>
              <w:rPr>
                <w:rStyle w:val="A40"/>
                <w:rFonts w:cs="Arial"/>
              </w:rPr>
              <w:t xml:space="preserve">: </w:t>
            </w:r>
            <w:r>
              <w:rPr>
                <w:rStyle w:val="A40"/>
                <w:rFonts w:eastAsiaTheme="minorEastAsia" w:cs="Arial"/>
              </w:rPr>
              <w:t>IALA  Dictionary</w:t>
            </w:r>
            <w:r>
              <w:rPr>
                <w:rFonts w:eastAsiaTheme="minorEastAsia" w:cs="Arial"/>
                <w:sz w:val="20"/>
                <w:szCs w:val="20"/>
                <w:lang w:eastAsia="zh-CN"/>
              </w:rPr>
              <w:t>&amp;</w:t>
            </w:r>
            <w:r>
              <w:rPr>
                <w:rStyle w:val="A40"/>
                <w:rFonts w:cs="Arial"/>
              </w:rPr>
              <w:t xml:space="preserve">IHO </w:t>
            </w:r>
            <w:r>
              <w:rPr>
                <w:rStyle w:val="A40"/>
                <w:rFonts w:cs="Arial"/>
              </w:rPr>
              <w:lastRenderedPageBreak/>
              <w:t>Dictionary</w:t>
            </w:r>
            <w:r>
              <w:rPr>
                <w:rStyle w:val="A40"/>
                <w:rFonts w:eastAsiaTheme="minorEastAsia" w:cs="Arial"/>
              </w:rPr>
              <w:t>）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lastRenderedPageBreak/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rPr>
          <w:trHeight w:val="1063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</w:rPr>
              <w:lastRenderedPageBreak/>
              <w:t>Mean High Water Springs</w:t>
            </w:r>
            <w:r>
              <w:rPr>
                <w:rStyle w:val="A40"/>
                <w:rFonts w:ascii="Arial" w:eastAsiaTheme="minorEastAsia" w:hAnsi="Arial" w:cs="Arial"/>
              </w:rPr>
              <w:t>（</w:t>
            </w:r>
            <w: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MSL</w:t>
            </w:r>
            <w:r>
              <w:rPr>
                <w:rStyle w:val="A40"/>
                <w:rFonts w:ascii="Arial" w:eastAsiaTheme="minorEastAsia" w:hAnsi="Arial" w:cs="Arial"/>
              </w:rPr>
              <w:t>）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Style w:val="A40"/>
                <w:rFonts w:cs="Arial"/>
                <w:b/>
              </w:rPr>
            </w:pPr>
            <w:r>
              <w:rPr>
                <w:rStyle w:val="A40"/>
                <w:rFonts w:cs="Arial"/>
                <w:b/>
              </w:rPr>
              <w:t>Mean High Water Springs</w:t>
            </w:r>
            <w:ins w:id="3" w:author="微软用户" w:date="2024-07-15T10:14:00Z">
              <w:r w:rsidR="000C57C8" w:rsidRPr="000C57C8">
                <w:rPr>
                  <w:rStyle w:val="A40"/>
                  <w:rFonts w:eastAsiaTheme="minorEastAsia" w:cs="Arial"/>
                  <w:b/>
                </w:rPr>
                <w:t>（</w:t>
              </w:r>
              <w:r w:rsidR="000C57C8" w:rsidRPr="000C57C8">
                <w:rPr>
                  <w:rFonts w:cs="Arial"/>
                  <w:b/>
                  <w:sz w:val="20"/>
                  <w:szCs w:val="20"/>
                  <w:highlight w:val="yellow"/>
                  <w:lang w:val="en-US"/>
                </w:rPr>
                <w:t>MSL</w:t>
              </w:r>
              <w:r w:rsidR="000C57C8" w:rsidRPr="000C57C8">
                <w:rPr>
                  <w:rStyle w:val="A40"/>
                  <w:rFonts w:eastAsiaTheme="minorEastAsia" w:cs="Arial"/>
                  <w:b/>
                </w:rPr>
                <w:t>）</w:t>
              </w:r>
            </w:ins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he average height of the high waters of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spring tides. Also called spring high water. (IHO, Dictionary, S-32, 5th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Edition, 3144)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Style w:val="A40"/>
                <w:rFonts w:ascii="Arial" w:eastAsiaTheme="minorEastAsia" w:hAnsi="Arial" w:cs="Arial"/>
              </w:rPr>
            </w:pPr>
          </w:p>
          <w:p w:rsidR="00B7501E" w:rsidRDefault="00642FAC">
            <w:pPr>
              <w:pStyle w:val="a0"/>
              <w:rPr>
                <w:rStyle w:val="A40"/>
                <w:rFonts w:ascii="Arial" w:eastAsia="Batang" w:hAnsi="Arial" w:cs="Arial"/>
                <w:kern w:val="0"/>
                <w:lang w:eastAsia="en-GB"/>
              </w:rPr>
            </w:pPr>
            <w:r>
              <w:rPr>
                <w:rStyle w:val="A40"/>
                <w:rFonts w:ascii="Arial" w:eastAsia="Batang" w:hAnsi="Arial" w:cs="Arial"/>
                <w:b/>
                <w:kern w:val="0"/>
                <w:lang w:eastAsia="en-GB"/>
              </w:rPr>
              <w:t>1.Mean High Water Springs</w:t>
            </w:r>
            <w:r>
              <w:rPr>
                <w:rStyle w:val="A40"/>
                <w:rFonts w:ascii="Arial" w:hAnsi="Arial" w:cs="Arial"/>
                <w:b/>
              </w:rPr>
              <w:t>（</w:t>
            </w:r>
            <w:r>
              <w:rPr>
                <w:rStyle w:val="A40"/>
                <w:rFonts w:ascii="Arial" w:hAnsi="Arial" w:cs="Arial"/>
                <w:b/>
              </w:rPr>
              <w:t>MHWS</w:t>
            </w:r>
            <w:r>
              <w:rPr>
                <w:rStyle w:val="A40"/>
                <w:rFonts w:ascii="Arial" w:hAnsi="Arial" w:cs="Arial"/>
                <w:b/>
              </w:rPr>
              <w:t>）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 xml:space="preserve">The average height of the high waters of spring tides. Also called spring high water. (IHO, Dictionary, S-32, 5thEdition, </w:t>
            </w:r>
            <w:r w:rsidRPr="00495A9D">
              <w:rPr>
                <w:rStyle w:val="A40"/>
                <w:rFonts w:ascii="Arial" w:eastAsia="Batang" w:hAnsi="Arial" w:cs="Arial"/>
                <w:kern w:val="0"/>
                <w:highlight w:val="yellow"/>
                <w:lang w:eastAsia="en-GB"/>
              </w:rPr>
              <w:t>3171)</w:t>
            </w:r>
          </w:p>
          <w:p w:rsidR="00B7501E" w:rsidRDefault="00642FAC">
            <w:pPr>
              <w:shd w:val="clear" w:color="auto" w:fill="FFFFFF"/>
              <w:autoSpaceDN w:val="0"/>
              <w:spacing w:before="60" w:after="60"/>
              <w:rPr>
                <w:rStyle w:val="A40"/>
                <w:rFonts w:eastAsiaTheme="minorEastAsia" w:cs="Arial"/>
                <w:lang w:eastAsia="zh-CN"/>
              </w:rPr>
            </w:pPr>
            <w:r>
              <w:rPr>
                <w:rStyle w:val="A40"/>
                <w:rFonts w:eastAsiaTheme="minorEastAsia" w:cs="Arial" w:hint="eastAsia"/>
                <w:lang w:eastAsia="zh-CN"/>
              </w:rPr>
              <w:t>（</w:t>
            </w:r>
            <w:r>
              <w:rPr>
                <w:rStyle w:val="A40"/>
                <w:rFonts w:eastAsiaTheme="minorEastAsia" w:cs="Arial" w:hint="eastAsia"/>
                <w:lang w:eastAsia="zh-CN"/>
              </w:rPr>
              <w:t>Originate: IHO Dictionary</w:t>
            </w:r>
            <w:r>
              <w:rPr>
                <w:rStyle w:val="A40"/>
                <w:rFonts w:eastAsiaTheme="minorEastAsia" w:cs="Arial" w:hint="eastAsia"/>
                <w:lang w:eastAsia="zh-CN"/>
              </w:rPr>
              <w:t>）</w:t>
            </w:r>
          </w:p>
          <w:p w:rsidR="00B7501E" w:rsidRDefault="00642FAC">
            <w:pPr>
              <w:shd w:val="clear" w:color="auto" w:fill="FFFFFF"/>
              <w:autoSpaceDN w:val="0"/>
              <w:spacing w:before="60" w:after="60"/>
              <w:rPr>
                <w:rStyle w:val="A40"/>
                <w:rFonts w:cs="Arial"/>
                <w:b/>
              </w:rPr>
            </w:pPr>
            <w:r>
              <w:rPr>
                <w:rStyle w:val="A40"/>
                <w:rFonts w:cs="Arial"/>
                <w:b/>
              </w:rPr>
              <w:t>2. MHWS</w:t>
            </w:r>
          </w:p>
          <w:p w:rsidR="00B7501E" w:rsidRDefault="00642FAC">
            <w:pPr>
              <w:pStyle w:val="a0"/>
              <w:rPr>
                <w:rStyle w:val="A40"/>
                <w:rFonts w:ascii="Arial" w:eastAsia="Batang" w:hAnsi="Arial" w:cs="Arial"/>
                <w:kern w:val="0"/>
                <w:lang w:eastAsia="en-GB"/>
              </w:rPr>
            </w:pP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 xml:space="preserve">Add to the </w:t>
            </w:r>
            <w:r>
              <w:rPr>
                <w:rStyle w:val="A40"/>
                <w:rFonts w:ascii="Arial" w:hAnsi="Arial" w:cs="Arial" w:hint="eastAsia"/>
                <w:kern w:val="0"/>
              </w:rPr>
              <w:t xml:space="preserve"> ABBREVIATIONS in the NAVGUIDE</w:t>
            </w:r>
          </w:p>
          <w:p w:rsidR="00B7501E" w:rsidRDefault="00642FAC">
            <w:pPr>
              <w:pStyle w:val="a0"/>
              <w:rPr>
                <w:rFonts w:ascii="Arial" w:eastAsiaTheme="minorEastAsia" w:hAnsi="Arial" w:cs="Arial"/>
                <w:sz w:val="20"/>
                <w:szCs w:val="20"/>
                <w:lang w:val="en-US"/>
              </w:rPr>
            </w:pP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（</w:t>
            </w:r>
            <w:r>
              <w:rPr>
                <w:rStyle w:val="A40"/>
                <w:rFonts w:ascii="Arial" w:eastAsiaTheme="minorEastAsia" w:hAnsi="Arial" w:cs="Arial"/>
                <w:lang w:eastAsia="en-GB"/>
              </w:rPr>
              <w:t>Originate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: IALA  Dictionary&amp; IHO Dictionary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US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Pa21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Style w:val="A40"/>
                <w:rFonts w:ascii="Arial" w:eastAsiaTheme="minorEastAsia" w:hAnsi="Arial" w:cs="Arial"/>
                <w:kern w:val="2"/>
                <w:lang w:val="en-GB"/>
              </w:rPr>
              <w:t>Mean Sea Level</w:t>
            </w:r>
            <w:r>
              <w:rPr>
                <w:rStyle w:val="A40"/>
                <w:rFonts w:ascii="Arial" w:eastAsiaTheme="minorEastAsia" w:hAnsi="Arial" w:cs="Arial"/>
                <w:kern w:val="2"/>
                <w:lang w:val="en-GB"/>
              </w:rPr>
              <w:t>（</w:t>
            </w:r>
            <w:r>
              <w:rPr>
                <w:rFonts w:ascii="Arial" w:eastAsiaTheme="minorEastAsia" w:hAnsi="Arial" w:cs="Arial"/>
                <w:sz w:val="20"/>
                <w:szCs w:val="20"/>
                <w:highlight w:val="yellow"/>
              </w:rPr>
              <w:t>MLWS</w:t>
            </w:r>
            <w:r>
              <w:rPr>
                <w:rStyle w:val="A40"/>
                <w:rFonts w:ascii="Arial" w:eastAsiaTheme="minorEastAsia" w:hAnsi="Arial" w:cs="Arial"/>
                <w:kern w:val="2"/>
                <w:lang w:val="en-GB"/>
              </w:rPr>
              <w:t>）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c"/>
              <w:autoSpaceDN w:val="0"/>
              <w:spacing w:after="0" w:afterAutospacing="0"/>
              <w:jc w:val="center"/>
              <w:rPr>
                <w:rFonts w:ascii="Arial" w:eastAsiaTheme="minorEastAsia" w:hAnsi="Arial" w:cs="Arial"/>
                <w:sz w:val="20"/>
                <w:szCs w:val="20"/>
                <w:lang w:val="en-ZA" w:eastAsia="zh-CN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en-GB"/>
              </w:rPr>
              <w:t>7-4-165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jc w:val="center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Fonts w:eastAsiaTheme="minorEastAsia" w:cs="Arial"/>
                <w:b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b/>
                <w:sz w:val="20"/>
                <w:szCs w:val="20"/>
                <w:lang w:val="en-ZA" w:eastAsia="zh-CN"/>
              </w:rPr>
              <w:t>Mean Sea Level</w:t>
            </w:r>
            <w:ins w:id="4" w:author="微软用户" w:date="2024-07-15T10:14:00Z">
              <w:r w:rsidR="000C57C8" w:rsidRPr="000C57C8">
                <w:rPr>
                  <w:rStyle w:val="A40"/>
                  <w:rFonts w:eastAsiaTheme="minorEastAsia" w:cs="Arial"/>
                  <w:b/>
                  <w:kern w:val="2"/>
                </w:rPr>
                <w:t>（</w:t>
              </w:r>
              <w:r w:rsidR="000C57C8" w:rsidRPr="000C57C8">
                <w:rPr>
                  <w:rFonts w:eastAsiaTheme="minorEastAsia" w:cs="Arial"/>
                  <w:b/>
                  <w:sz w:val="20"/>
                  <w:szCs w:val="20"/>
                  <w:highlight w:val="yellow"/>
                </w:rPr>
                <w:t>MLWS</w:t>
              </w:r>
              <w:r w:rsidR="000C57C8" w:rsidRPr="000C57C8">
                <w:rPr>
                  <w:rStyle w:val="A40"/>
                  <w:rFonts w:eastAsiaTheme="minorEastAsia" w:cs="Arial"/>
                  <w:b/>
                  <w:kern w:val="2"/>
                </w:rPr>
                <w:t>）</w:t>
              </w:r>
            </w:ins>
          </w:p>
          <w:p w:rsidR="00B7501E" w:rsidRDefault="00642FAC" w:rsidP="00495A9D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 w:eastAsia="zh-CN"/>
              </w:rPr>
              <w:t>he average height of the surface of the sea at a tide station for all stages of the tide over a 19-year period, usually determined from hourly height readings measured from a fixed predetermined reference level (CHART DATUM). (IHO Dictionary, S-32, 5th Edition, 3150)</w:t>
            </w:r>
            <w:ins w:id="5" w:author="微软用户" w:date="2024-07-15T10:36:00Z">
              <w:r w:rsidR="00495A9D" w:rsidDel="00495A9D">
                <w:rPr>
                  <w:rFonts w:eastAsiaTheme="minorEastAsia" w:cs="Arial"/>
                  <w:color w:val="211D1E"/>
                  <w:sz w:val="20"/>
                  <w:szCs w:val="20"/>
                  <w:lang w:val="en-ZA" w:eastAsia="zh-CN"/>
                </w:rPr>
                <w:t xml:space="preserve"> </w:t>
              </w:r>
            </w:ins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Fonts w:eastAsiaTheme="minorEastAsia" w:cs="Arial"/>
                <w:b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b/>
                <w:sz w:val="20"/>
                <w:szCs w:val="20"/>
                <w:lang w:val="en-ZA" w:eastAsia="zh-CN"/>
              </w:rPr>
              <w:t>1.Mean Sea Level</w:t>
            </w:r>
            <w:r>
              <w:rPr>
                <w:rFonts w:eastAsiaTheme="minorEastAsia" w:cs="Arial"/>
                <w:b/>
                <w:sz w:val="20"/>
                <w:szCs w:val="20"/>
                <w:highlight w:val="yellow"/>
                <w:lang w:val="en-ZA" w:eastAsia="zh-CN"/>
              </w:rPr>
              <w:t>（</w:t>
            </w:r>
            <w:r>
              <w:rPr>
                <w:rFonts w:eastAsiaTheme="minorEastAsia" w:cs="Arial"/>
                <w:b/>
                <w:sz w:val="20"/>
                <w:szCs w:val="20"/>
                <w:highlight w:val="yellow"/>
                <w:lang w:val="en-US" w:eastAsia="zh-CN"/>
              </w:rPr>
              <w:t>MSL</w:t>
            </w:r>
            <w:r>
              <w:rPr>
                <w:rFonts w:eastAsiaTheme="minorEastAsia" w:cs="Arial"/>
                <w:b/>
                <w:sz w:val="20"/>
                <w:szCs w:val="20"/>
                <w:highlight w:val="yellow"/>
                <w:lang w:val="en-ZA" w:eastAsia="zh-CN"/>
              </w:rPr>
              <w:t>）</w:t>
            </w:r>
            <w:del w:id="6" w:author="微软用户" w:date="2024-07-15T10:15:00Z">
              <w:r w:rsidDel="000C57C8">
                <w:rPr>
                  <w:rFonts w:eastAsiaTheme="minorEastAsia" w:cs="Arial"/>
                  <w:b/>
                  <w:sz w:val="20"/>
                  <w:szCs w:val="20"/>
                  <w:lang w:val="en-ZA" w:eastAsia="zh-CN"/>
                </w:rPr>
                <w:delText>:</w:delText>
              </w:r>
            </w:del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 w:eastAsia="zh-CN"/>
              </w:rPr>
              <w:t xml:space="preserve">The average height of the surface of the sea at a tide station for all stages of the tide over a 19-year period, usually determined from hourly height readings measured from a fixed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eastAsiaTheme="minorEastAsia" w:cs="Arial"/>
                <w:sz w:val="20"/>
                <w:szCs w:val="20"/>
                <w:lang w:val="en-ZA" w:eastAsia="zh-CN"/>
              </w:rPr>
              <w:t xml:space="preserve">predetermined reference level (CHART DATUM). (IHO Dictionary, S-32, </w:t>
            </w:r>
          </w:p>
          <w:p w:rsidR="00B7501E" w:rsidRDefault="00642FAC">
            <w:pPr>
              <w:pStyle w:val="Pa21"/>
              <w:rPr>
                <w:rFonts w:ascii="Arial" w:eastAsiaTheme="minorEastAsia" w:hAnsi="Arial" w:cs="Arial"/>
                <w:sz w:val="20"/>
                <w:szCs w:val="20"/>
                <w:lang w:val="en-ZA"/>
              </w:rPr>
            </w:pPr>
            <w:r>
              <w:rPr>
                <w:rFonts w:ascii="Arial" w:eastAsiaTheme="minorEastAsia" w:hAnsi="Arial" w:cs="Arial"/>
                <w:color w:val="211D1E"/>
                <w:sz w:val="20"/>
                <w:szCs w:val="20"/>
                <w:lang w:val="en-ZA"/>
              </w:rPr>
              <w:t>5th Edition</w:t>
            </w:r>
            <w:r>
              <w:rPr>
                <w:rFonts w:ascii="Arial" w:eastAsiaTheme="minorEastAsia" w:hAnsi="Arial" w:cs="Arial"/>
                <w:sz w:val="20"/>
                <w:szCs w:val="20"/>
                <w:lang w:val="en-ZA"/>
              </w:rPr>
              <w:t xml:space="preserve">, </w:t>
            </w:r>
            <w:r>
              <w:rPr>
                <w:rFonts w:ascii="Arial" w:eastAsiaTheme="minorEastAsia" w:hAnsi="Arial" w:cs="Arial"/>
                <w:color w:val="211D1E"/>
                <w:sz w:val="20"/>
                <w:szCs w:val="20"/>
                <w:highlight w:val="yellow"/>
                <w:lang w:val="en-ZA"/>
              </w:rPr>
              <w:t>31</w:t>
            </w:r>
            <w:r>
              <w:rPr>
                <w:rFonts w:ascii="Arial" w:eastAsiaTheme="minorEastAsia" w:hAnsi="Arial" w:cs="Arial"/>
                <w:color w:val="211D1E"/>
                <w:sz w:val="20"/>
                <w:szCs w:val="20"/>
                <w:highlight w:val="yellow"/>
              </w:rPr>
              <w:t>83</w:t>
            </w:r>
            <w:r>
              <w:rPr>
                <w:rFonts w:ascii="Arial" w:eastAsiaTheme="minorEastAsia" w:hAnsi="Arial" w:cs="Arial"/>
                <w:sz w:val="20"/>
                <w:szCs w:val="20"/>
                <w:lang w:val="en-ZA"/>
              </w:rPr>
              <w:t>)</w:t>
            </w:r>
          </w:p>
          <w:p w:rsidR="00B7501E" w:rsidRDefault="00642FAC">
            <w:pPr>
              <w:pStyle w:val="Pa21"/>
              <w:rPr>
                <w:rStyle w:val="A40"/>
                <w:rFonts w:ascii="Arial" w:eastAsiaTheme="minorEastAsia" w:hAnsi="Arial" w:cs="Arial"/>
              </w:rPr>
            </w:pPr>
            <w:r>
              <w:rPr>
                <w:rStyle w:val="A40"/>
                <w:rFonts w:ascii="Arial" w:eastAsiaTheme="minorEastAsia" w:hAnsi="Arial" w:cs="Arial" w:hint="eastAsia"/>
              </w:rPr>
              <w:t>（</w:t>
            </w:r>
            <w:r>
              <w:rPr>
                <w:rStyle w:val="A40"/>
                <w:rFonts w:ascii="Arial" w:eastAsiaTheme="minorEastAsia" w:hAnsi="Arial" w:cs="Arial" w:hint="eastAsia"/>
              </w:rPr>
              <w:t>Originate: IHO Dictionary</w:t>
            </w:r>
            <w:r>
              <w:rPr>
                <w:rStyle w:val="A40"/>
                <w:rFonts w:ascii="Arial" w:eastAsiaTheme="minorEastAsia" w:hAnsi="Arial" w:cs="Arial" w:hint="eastAsia"/>
              </w:rPr>
              <w:t>）</w:t>
            </w:r>
          </w:p>
          <w:p w:rsidR="00B7501E" w:rsidRDefault="00642FAC">
            <w:pPr>
              <w:pStyle w:val="Pa21"/>
              <w:rPr>
                <w:rStyle w:val="A40"/>
                <w:rFonts w:ascii="Arial" w:eastAsiaTheme="minorEastAsia" w:hAnsi="Arial" w:cs="Arial"/>
                <w:b/>
                <w:kern w:val="2"/>
                <w:lang w:val="en-GB"/>
              </w:rPr>
            </w:pPr>
            <w:r>
              <w:rPr>
                <w:rStyle w:val="A40"/>
                <w:rFonts w:ascii="Arial" w:eastAsiaTheme="minorEastAsia" w:hAnsi="Arial" w:cs="Arial"/>
                <w:b/>
              </w:rPr>
              <w:t>2.</w:t>
            </w:r>
            <w:r>
              <w:rPr>
                <w:rFonts w:ascii="Arial" w:eastAsiaTheme="minorEastAsia" w:hAnsi="Arial" w:cs="Arial"/>
                <w:b/>
                <w:sz w:val="20"/>
                <w:szCs w:val="20"/>
              </w:rPr>
              <w:t xml:space="preserve"> MSL   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lang w:val="en-US"/>
              </w:rPr>
              <w:t xml:space="preserve">Add to the </w:t>
            </w:r>
            <w:r>
              <w:rPr>
                <w:rStyle w:val="A40"/>
                <w:rFonts w:ascii="Arial" w:eastAsiaTheme="minorEastAsia" w:hAnsi="Arial" w:cs="Arial" w:hint="eastAsia"/>
                <w:lang w:val="en-US"/>
              </w:rPr>
              <w:t xml:space="preserve"> ABBREVIATIONS in the NAVGUIDE</w:t>
            </w:r>
          </w:p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（</w:t>
            </w:r>
            <w:r>
              <w:rPr>
                <w:rStyle w:val="A40"/>
                <w:rFonts w:ascii="Arial" w:eastAsiaTheme="minorEastAsia" w:hAnsi="Arial" w:cs="Arial"/>
                <w:lang w:eastAsia="en-GB"/>
              </w:rPr>
              <w:t>Originate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: IHO Dictionary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</w:rPr>
              <w:t>Mean Lower Low Water</w:t>
            </w:r>
            <w:r>
              <w:rPr>
                <w:rStyle w:val="A40"/>
                <w:rFonts w:ascii="Arial" w:eastAsiaTheme="minorEastAsia" w:hAnsi="Arial" w:cs="Arial"/>
              </w:rPr>
              <w:t>（</w:t>
            </w:r>
            <w:r>
              <w:rPr>
                <w:rStyle w:val="A40"/>
                <w:rFonts w:ascii="Arial" w:eastAsiaTheme="minorEastAsia" w:hAnsi="Arial" w:cs="Arial"/>
              </w:rPr>
              <w:t>MLLW</w:t>
            </w:r>
            <w:r>
              <w:rPr>
                <w:rStyle w:val="A40"/>
                <w:rFonts w:ascii="Arial" w:eastAsiaTheme="minorEastAsia" w:hAnsi="Arial" w:cs="Arial"/>
              </w:rPr>
              <w:t>）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</w:rPr>
            </w:pPr>
            <w:r>
              <w:rPr>
                <w:rStyle w:val="A40"/>
                <w:rFonts w:eastAsiaTheme="minorEastAsia" w:cs="Arial"/>
                <w:b/>
              </w:rPr>
              <w:t>Mean Lower Low Water</w:t>
            </w:r>
            <w:ins w:id="7" w:author="微软用户" w:date="2024-07-15T10:15:00Z">
              <w:r w:rsidR="000C57C8">
                <w:rPr>
                  <w:rStyle w:val="A40"/>
                  <w:rFonts w:eastAsiaTheme="minorEastAsia" w:cs="Arial"/>
                  <w:b/>
                </w:rPr>
                <w:t>（</w:t>
              </w:r>
              <w:r w:rsidR="000C57C8">
                <w:rPr>
                  <w:rStyle w:val="A40"/>
                  <w:rFonts w:cs="Arial"/>
                  <w:b/>
                </w:rPr>
                <w:t>MLLW</w:t>
              </w:r>
              <w:r w:rsidR="000C57C8">
                <w:rPr>
                  <w:rStyle w:val="A40"/>
                  <w:rFonts w:cs="Arial"/>
                  <w:b/>
                </w:rPr>
                <w:t>）</w:t>
              </w:r>
            </w:ins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T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he average height of the lower low waters at a place over a 19-year old period. (IHO Dictionary, S-32, 5th Edition,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3145)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642FAC">
            <w:pPr>
              <w:pStyle w:val="a0"/>
              <w:rPr>
                <w:rStyle w:val="A40"/>
                <w:rFonts w:ascii="Arial" w:hAnsi="Arial" w:cs="Arial"/>
                <w:b/>
              </w:rPr>
            </w:pPr>
            <w:r>
              <w:rPr>
                <w:rStyle w:val="A40"/>
                <w:rFonts w:ascii="Arial" w:eastAsiaTheme="minorEastAsia" w:hAnsi="Arial" w:cs="Arial"/>
                <w:b/>
              </w:rPr>
              <w:t>1.Mean Lower Low Water</w:t>
            </w:r>
            <w:r>
              <w:rPr>
                <w:rStyle w:val="A40"/>
                <w:rFonts w:ascii="Arial" w:eastAsiaTheme="minorEastAsia" w:hAnsi="Arial" w:cs="Arial"/>
                <w:b/>
              </w:rPr>
              <w:t>（</w:t>
            </w:r>
            <w:r>
              <w:rPr>
                <w:rStyle w:val="A40"/>
                <w:rFonts w:ascii="Arial" w:hAnsi="Arial" w:cs="Arial"/>
                <w:b/>
              </w:rPr>
              <w:t>MLLW</w:t>
            </w:r>
            <w:r>
              <w:rPr>
                <w:rStyle w:val="A40"/>
                <w:rFonts w:ascii="Arial" w:hAnsi="Arial" w:cs="Arial"/>
                <w:b/>
              </w:rPr>
              <w:t>）</w:t>
            </w:r>
          </w:p>
          <w:p w:rsidR="00B7501E" w:rsidRDefault="00642FAC">
            <w:pPr>
              <w:pStyle w:val="a0"/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 xml:space="preserve">The average height of the lower low waters at a place over a 19-year old period. (IHO Dictionary, S-32, 5th Edition, </w:t>
            </w:r>
            <w:r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  <w:highlight w:val="yellow"/>
              </w:rPr>
              <w:t>3172</w:t>
            </w:r>
            <w:r>
              <w:rPr>
                <w:rFonts w:ascii="Arial" w:hAnsi="Arial" w:cs="Arial"/>
                <w:color w:val="000000" w:themeColor="text1"/>
                <w:kern w:val="0"/>
                <w:sz w:val="20"/>
                <w:szCs w:val="20"/>
              </w:rPr>
              <w:t>)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</w:rPr>
            </w:pP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（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Originate: IHO Dictionary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）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2.</w:t>
            </w:r>
            <w:r>
              <w:rPr>
                <w:rStyle w:val="A40"/>
                <w:rFonts w:ascii="Arial" w:eastAsia="Batang" w:hAnsi="Arial" w:cs="Arial"/>
                <w:b/>
                <w:kern w:val="0"/>
                <w:lang w:eastAsia="en-GB"/>
              </w:rPr>
              <w:t xml:space="preserve"> MLLW 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</w:rPr>
            </w:pPr>
            <w:r>
              <w:rPr>
                <w:rStyle w:val="A40"/>
                <w:rFonts w:ascii="Arial" w:eastAsiaTheme="minorEastAsia" w:hAnsi="Arial" w:cs="Arial"/>
                <w:lang w:val="en-US"/>
              </w:rPr>
              <w:t xml:space="preserve">Add to the </w:t>
            </w:r>
            <w:r>
              <w:rPr>
                <w:rStyle w:val="A40"/>
                <w:rFonts w:ascii="Arial" w:eastAsiaTheme="minorEastAsia" w:hAnsi="Arial" w:cs="Arial" w:hint="eastAsia"/>
                <w:lang w:val="en-US"/>
              </w:rPr>
              <w:t xml:space="preserve"> ABBREVIATIONS in the NAVGUIDE</w:t>
            </w:r>
          </w:p>
          <w:p w:rsidR="00B7501E" w:rsidRDefault="00642FAC">
            <w:pPr>
              <w:pStyle w:val="a0"/>
              <w:rPr>
                <w:rFonts w:ascii="Arial" w:eastAsiaTheme="minorEastAsia" w:hAnsi="Arial" w:cs="Arial"/>
                <w:color w:val="211D1E"/>
                <w:kern w:val="0"/>
                <w:sz w:val="20"/>
                <w:szCs w:val="20"/>
              </w:rPr>
            </w:pP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（</w:t>
            </w:r>
            <w:r>
              <w:rPr>
                <w:rStyle w:val="A40"/>
                <w:rFonts w:ascii="Arial" w:eastAsiaTheme="minorEastAsia" w:hAnsi="Arial" w:cs="Arial"/>
                <w:lang w:eastAsia="en-GB"/>
              </w:rPr>
              <w:t>Originate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: IALA  Dictionary &amp; IHO Dictionary</w:t>
            </w:r>
            <w:r>
              <w:rPr>
                <w:rStyle w:val="A40"/>
                <w:rFonts w:ascii="Arial" w:eastAsia="Batang" w:hAnsi="Arial" w:cs="Arial"/>
                <w:kern w:val="0"/>
                <w:lang w:eastAsia="en-GB"/>
              </w:rPr>
              <w:t>）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lastRenderedPageBreak/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ascii="Arial" w:eastAsiaTheme="minorEastAsia" w:hAnsi="Arial" w:cs="Arial"/>
              </w:rPr>
              <w:lastRenderedPageBreak/>
              <w:t>Indian Spring Low Water</w:t>
            </w:r>
            <w:r>
              <w:rPr>
                <w:rStyle w:val="A40"/>
                <w:rFonts w:ascii="Arial" w:eastAsiaTheme="minorEastAsia" w:hAnsi="Arial" w:cs="Arial"/>
              </w:rPr>
              <w:t>（</w:t>
            </w:r>
            <w:r>
              <w:rPr>
                <w:rStyle w:val="A40"/>
                <w:rFonts w:ascii="Arial" w:eastAsiaTheme="minorEastAsia" w:hAnsi="Arial" w:cs="Arial"/>
              </w:rPr>
              <w:t>ISLW</w:t>
            </w:r>
            <w:r>
              <w:rPr>
                <w:rStyle w:val="A40"/>
                <w:rFonts w:ascii="Arial" w:eastAsiaTheme="minorEastAsia" w:hAnsi="Arial" w:cs="Arial"/>
              </w:rPr>
              <w:t>）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Style w:val="A40"/>
                <w:rFonts w:eastAsiaTheme="minorEastAsia" w:cs="Arial"/>
                <w:b/>
              </w:rPr>
              <w:t>Indian Spring Low Water</w:t>
            </w:r>
            <w:ins w:id="8" w:author="微软用户" w:date="2024-07-15T10:15:00Z">
              <w:r w:rsidR="000C57C8">
                <w:rPr>
                  <w:rStyle w:val="A40"/>
                  <w:rFonts w:eastAsiaTheme="minorEastAsia" w:cs="Arial"/>
                  <w:b/>
                </w:rPr>
                <w:t>（</w:t>
              </w:r>
              <w:r w:rsidR="000C57C8">
                <w:rPr>
                  <w:rStyle w:val="A40"/>
                  <w:rFonts w:eastAsiaTheme="minorEastAsia" w:cs="Arial"/>
                  <w:b/>
                </w:rPr>
                <w:t>ISLW</w:t>
              </w:r>
              <w:r w:rsidR="000C57C8">
                <w:rPr>
                  <w:rStyle w:val="A40"/>
                  <w:rFonts w:eastAsiaTheme="minorEastAsia" w:cs="Arial"/>
                  <w:b/>
                </w:rPr>
                <w:t>）</w:t>
              </w:r>
            </w:ins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 w:hint="eastAsia"/>
                <w:sz w:val="20"/>
                <w:szCs w:val="20"/>
                <w:lang w:val="en-US" w:eastAsia="zh-CN"/>
              </w:rPr>
              <w:t>A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 tidal datum approximating the level of the mean of the lower low water at spring tides. It was first used in waters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surrounding India. Also called Indian tidal plane. (IHO Dictionary, S-32,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5th Edition, 2427) ISLW was defined by G.H. Darwin for the tides of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India at a level below MSL and is found by subtracting the sum of the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harmonic constituents M2, S2, K1 and O1 from Mean Sea Level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  <w:lang w:eastAsia="zh-CN"/>
              </w:rPr>
            </w:pPr>
            <w:r>
              <w:rPr>
                <w:rStyle w:val="A40"/>
                <w:rFonts w:eastAsiaTheme="minorEastAsia" w:cs="Arial"/>
                <w:b/>
                <w:lang w:eastAsia="zh-CN"/>
              </w:rPr>
              <w:t>1.</w:t>
            </w:r>
            <w:r>
              <w:rPr>
                <w:rStyle w:val="A40"/>
                <w:rFonts w:eastAsiaTheme="minorEastAsia" w:cs="Arial"/>
                <w:b/>
              </w:rPr>
              <w:t>Indian Spring Low Water</w:t>
            </w:r>
            <w:r>
              <w:rPr>
                <w:rStyle w:val="A40"/>
                <w:rFonts w:eastAsiaTheme="minorEastAsia" w:cs="Arial"/>
                <w:b/>
              </w:rPr>
              <w:t>（</w:t>
            </w:r>
            <w:r>
              <w:rPr>
                <w:rStyle w:val="A40"/>
                <w:rFonts w:eastAsiaTheme="minorEastAsia" w:cs="Arial"/>
                <w:b/>
              </w:rPr>
              <w:t>ISLW</w:t>
            </w:r>
            <w:r>
              <w:rPr>
                <w:rStyle w:val="A40"/>
                <w:rFonts w:eastAsiaTheme="minorEastAsia" w:cs="Arial"/>
                <w:b/>
              </w:rPr>
              <w:t>）</w:t>
            </w:r>
          </w:p>
          <w:p w:rsidR="00B7501E" w:rsidRDefault="00642FAC">
            <w:pPr>
              <w:autoSpaceDN w:val="0"/>
              <w:rPr>
                <w:rStyle w:val="A40"/>
                <w:rFonts w:cs="Arial"/>
              </w:rPr>
            </w:pPr>
            <w:r>
              <w:rPr>
                <w:rStyle w:val="A40"/>
                <w:rFonts w:eastAsiaTheme="minorEastAsia" w:cs="Arial"/>
              </w:rPr>
              <w:t>An arbitrary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 tidal datum</w:t>
            </w:r>
            <w:r>
              <w:rPr>
                <w:rStyle w:val="A40"/>
                <w:rFonts w:eastAsiaTheme="minorEastAsia" w:cs="Arial"/>
              </w:rPr>
              <w:t xml:space="preserve"> approximating the 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>level</w:t>
            </w:r>
            <w:r>
              <w:rPr>
                <w:rStyle w:val="A40"/>
                <w:rFonts w:eastAsiaTheme="minorEastAsia" w:cs="Arial"/>
              </w:rPr>
              <w:t xml:space="preserve"> of the mean of the </w:t>
            </w:r>
            <w:r>
              <w:rPr>
                <w:rFonts w:eastAsiaTheme="minorEastAsia" w:cs="Arial"/>
                <w:sz w:val="20"/>
                <w:szCs w:val="20"/>
                <w:lang w:val="en-ZA"/>
              </w:rPr>
              <w:t>lower low water at spring tides</w:t>
            </w:r>
            <w:r>
              <w:rPr>
                <w:rStyle w:val="A40"/>
                <w:rFonts w:eastAsiaTheme="minorEastAsia" w:cs="Arial"/>
              </w:rPr>
              <w:t>. It was first used in waters surrounding India. Also called Indian tide plane.</w:t>
            </w:r>
            <w:r>
              <w:rPr>
                <w:rStyle w:val="A40"/>
                <w:rFonts w:cs="Arial"/>
              </w:rPr>
              <w:t xml:space="preserve">(IHO Dictionary, S-32, </w:t>
            </w:r>
            <w:r>
              <w:rPr>
                <w:rStyle w:val="A40"/>
                <w:rFonts w:eastAsiaTheme="minorEastAsia" w:cs="Arial"/>
              </w:rPr>
              <w:t xml:space="preserve">5th Edition, </w:t>
            </w:r>
            <w:r w:rsidRPr="00495A9D">
              <w:rPr>
                <w:rStyle w:val="A40"/>
                <w:rFonts w:eastAsiaTheme="minorEastAsia" w:cs="Arial"/>
                <w:highlight w:val="yellow"/>
              </w:rPr>
              <w:t>2444</w:t>
            </w:r>
            <w:r>
              <w:rPr>
                <w:rStyle w:val="A40"/>
                <w:rFonts w:eastAsiaTheme="minorEastAsia" w:cs="Arial"/>
              </w:rPr>
              <w:t>)</w:t>
            </w:r>
            <w:r>
              <w:rPr>
                <w:rStyle w:val="A40"/>
                <w:rFonts w:cs="Arial"/>
              </w:rPr>
              <w:t xml:space="preserve"> ISLW was defined by G.H. Darwin for the tides of India at a level below MSL and is found by subtracting the sum of the harmonic constituents M2, S2, K1 and O1 from Mean Sea Level.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</w:rPr>
            </w:pP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（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Originate: IHO Dictionary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）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b/>
                <w:kern w:val="0"/>
                <w:lang w:eastAsia="en-GB"/>
              </w:rPr>
            </w:pPr>
            <w:r>
              <w:rPr>
                <w:rStyle w:val="A40"/>
                <w:rFonts w:ascii="Arial" w:eastAsiaTheme="minorEastAsia" w:hAnsi="Arial" w:cs="Arial"/>
                <w:b/>
                <w:kern w:val="0"/>
                <w:lang w:eastAsia="en-GB"/>
              </w:rPr>
              <w:t>2.</w:t>
            </w:r>
            <w:r>
              <w:rPr>
                <w:rStyle w:val="A40"/>
                <w:rFonts w:ascii="Arial" w:hAnsi="Arial" w:cs="Arial"/>
                <w:b/>
                <w:kern w:val="0"/>
                <w:lang w:eastAsia="en-GB"/>
              </w:rPr>
              <w:t>ISLW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</w:pPr>
            <w:r>
              <w:rPr>
                <w:rStyle w:val="A40"/>
                <w:rFonts w:ascii="Arial" w:eastAsiaTheme="minorEastAsia" w:hAnsi="Arial" w:cs="Arial"/>
                <w:kern w:val="0"/>
                <w:lang w:eastAsia="en-GB"/>
              </w:rPr>
              <w:t xml:space="preserve">Add to the 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 xml:space="preserve"> ABBREVIATIONS in the NAVGUIDE</w:t>
            </w:r>
          </w:p>
          <w:p w:rsidR="00B7501E" w:rsidRDefault="00642FAC">
            <w:pPr>
              <w:autoSpaceDN w:val="0"/>
              <w:rPr>
                <w:rFonts w:eastAsiaTheme="minorEastAsia" w:cs="Arial"/>
                <w:color w:val="211D1E"/>
                <w:sz w:val="20"/>
                <w:szCs w:val="20"/>
                <w:lang w:eastAsia="zh-CN"/>
              </w:rPr>
            </w:pPr>
            <w:r>
              <w:rPr>
                <w:rStyle w:val="A40"/>
                <w:rFonts w:eastAsiaTheme="minorEastAsia" w:cs="Arial"/>
              </w:rPr>
              <w:t>（</w:t>
            </w:r>
            <w:r>
              <w:rPr>
                <w:rStyle w:val="A40"/>
                <w:rFonts w:eastAsiaTheme="minorEastAsia" w:cs="Arial"/>
              </w:rPr>
              <w:t>Originate: IHO Dictionary</w:t>
            </w:r>
            <w:r>
              <w:rPr>
                <w:rStyle w:val="A40"/>
                <w:rFonts w:eastAsiaTheme="minorEastAsia" w:cs="Arial"/>
              </w:rPr>
              <w:t>）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B7501E"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spacing w:after="17" w:line="256" w:lineRule="auto"/>
              <w:rPr>
                <w:rFonts w:eastAsiaTheme="minorEastAsia" w:cs="Arial"/>
                <w:b/>
                <w:sz w:val="20"/>
                <w:szCs w:val="20"/>
              </w:rPr>
            </w:pPr>
            <w:bookmarkStart w:id="9" w:name="OLE_LINK2"/>
            <w:bookmarkStart w:id="10" w:name="OLE_LINK1"/>
            <w:r>
              <w:rPr>
                <w:rStyle w:val="A40"/>
                <w:rFonts w:eastAsiaTheme="minorEastAsia" w:cs="Arial"/>
                <w:kern w:val="2"/>
              </w:rPr>
              <w:t>Lowest Astronomical Tide</w:t>
            </w:r>
            <w:r>
              <w:rPr>
                <w:rStyle w:val="A40"/>
                <w:rFonts w:eastAsiaTheme="minorEastAsia" w:cs="Arial"/>
                <w:kern w:val="2"/>
              </w:rPr>
              <w:t>（</w:t>
            </w:r>
            <w:r>
              <w:rPr>
                <w:rFonts w:eastAsiaTheme="minorEastAsia" w:cs="Arial"/>
                <w:sz w:val="20"/>
                <w:szCs w:val="20"/>
              </w:rPr>
              <w:t>LAT</w:t>
            </w:r>
            <w:r>
              <w:rPr>
                <w:rStyle w:val="A40"/>
                <w:rFonts w:eastAsiaTheme="minorEastAsia" w:cs="Arial"/>
                <w:kern w:val="2"/>
              </w:rPr>
              <w:t>）</w:t>
            </w:r>
            <w:bookmarkEnd w:id="9"/>
            <w:bookmarkEnd w:id="10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B7501E">
            <w:pPr>
              <w:autoSpaceDN w:val="0"/>
              <w:rPr>
                <w:rStyle w:val="A40"/>
                <w:rFonts w:eastAsiaTheme="minorEastAsia" w:cs="Arial"/>
                <w:lang w:eastAsia="zh-CN"/>
              </w:rPr>
            </w:pP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 w:eastAsia="zh-CN"/>
              </w:rPr>
            </w:pPr>
            <w:r>
              <w:rPr>
                <w:rFonts w:cs="Arial"/>
                <w:sz w:val="20"/>
                <w:szCs w:val="20"/>
                <w:lang w:val="en-ZA"/>
              </w:rPr>
              <w:t>ARM1</w:t>
            </w:r>
            <w:r>
              <w:rPr>
                <w:rFonts w:cs="Arial"/>
                <w:sz w:val="20"/>
                <w:szCs w:val="20"/>
                <w:lang w:val="en-US" w:eastAsia="zh-CN"/>
              </w:rPr>
              <w:t>9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WG</w:t>
            </w:r>
            <w:r>
              <w:rPr>
                <w:rFonts w:eastAsia="宋体" w:cs="Arial"/>
                <w:sz w:val="20"/>
                <w:szCs w:val="20"/>
                <w:lang w:val="en-US" w:eastAsia="zh-CN"/>
              </w:rPr>
              <w:t>1</w:t>
            </w:r>
            <w:r>
              <w:rPr>
                <w:rFonts w:cs="Arial"/>
                <w:sz w:val="20"/>
                <w:szCs w:val="20"/>
                <w:lang w:val="en-ZA"/>
              </w:rPr>
              <w:t xml:space="preserve"> Task 1.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2</w:t>
            </w:r>
            <w:r>
              <w:rPr>
                <w:rFonts w:cs="Arial"/>
                <w:sz w:val="20"/>
                <w:szCs w:val="20"/>
                <w:lang w:val="en-ZA"/>
              </w:rPr>
              <w:t>.</w:t>
            </w:r>
            <w:r>
              <w:rPr>
                <w:rFonts w:cs="Arial"/>
                <w:sz w:val="20"/>
                <w:szCs w:val="20"/>
                <w:lang w:val="en-ZA" w:eastAsia="zh-CN"/>
              </w:rPr>
              <w:t>9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rPr>
                <w:rStyle w:val="A40"/>
                <w:rFonts w:eastAsiaTheme="minorEastAsia" w:cs="Arial"/>
                <w:b/>
                <w:lang w:val="en-US"/>
              </w:rPr>
            </w:pPr>
            <w:r>
              <w:rPr>
                <w:rStyle w:val="A40"/>
                <w:rFonts w:eastAsiaTheme="minorEastAsia" w:cs="Arial"/>
                <w:b/>
                <w:lang w:val="en-US"/>
              </w:rPr>
              <w:t>Lowest Astronomical Tide</w:t>
            </w:r>
            <w:ins w:id="11" w:author="微软用户" w:date="2024-07-15T10:15:00Z">
              <w:r w:rsidR="000C57C8">
                <w:rPr>
                  <w:rStyle w:val="A40"/>
                  <w:rFonts w:eastAsiaTheme="minorEastAsia" w:cs="Arial"/>
                  <w:b/>
                  <w:lang w:val="en-US"/>
                </w:rPr>
                <w:t>（</w:t>
              </w:r>
              <w:r w:rsidR="000C57C8">
                <w:rPr>
                  <w:rStyle w:val="A40"/>
                  <w:rFonts w:cs="Arial"/>
                  <w:b/>
                  <w:lang w:val="en-US"/>
                </w:rPr>
                <w:t>LAT</w:t>
              </w:r>
              <w:r w:rsidR="000C57C8">
                <w:rPr>
                  <w:rStyle w:val="A40"/>
                  <w:rFonts w:eastAsiaTheme="minorEastAsia" w:cs="Arial"/>
                  <w:b/>
                  <w:lang w:val="en-US"/>
                </w:rPr>
                <w:t>）</w:t>
              </w:r>
            </w:ins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 xml:space="preserve">Lowest Astronomical Tide: the lowest tide level which can be predicted to occur under average meteorological conditions and under any combination of astronomical conditions. (IHO Dictionary, </w:t>
            </w:r>
          </w:p>
          <w:p w:rsidR="00B7501E" w:rsidRDefault="00642FAC">
            <w:pPr>
              <w:autoSpaceDN w:val="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ZA"/>
              </w:rPr>
              <w:t>S-32,5th Edition, 2936)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b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b/>
                <w:lang w:val="en-US"/>
              </w:rPr>
              <w:t>1.Lowest Astronomical Tide</w:t>
            </w:r>
            <w:r>
              <w:rPr>
                <w:rStyle w:val="A40"/>
                <w:rFonts w:ascii="Arial" w:eastAsiaTheme="minorEastAsia" w:hAnsi="Arial" w:cs="Arial"/>
                <w:b/>
                <w:lang w:val="en-US"/>
              </w:rPr>
              <w:t>（</w:t>
            </w:r>
            <w:r>
              <w:rPr>
                <w:rStyle w:val="A40"/>
                <w:rFonts w:ascii="Arial" w:hAnsi="Arial" w:cs="Arial"/>
                <w:b/>
                <w:lang w:val="en-US"/>
              </w:rPr>
              <w:t>LAT</w:t>
            </w:r>
            <w:r>
              <w:rPr>
                <w:rStyle w:val="A40"/>
                <w:rFonts w:ascii="Arial" w:eastAsiaTheme="minorEastAsia" w:hAnsi="Arial" w:cs="Arial"/>
                <w:b/>
                <w:lang w:val="en-US"/>
              </w:rPr>
              <w:t>）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lang w:val="en-US"/>
              </w:rPr>
              <w:t xml:space="preserve">The lowest tide level which can be predicted to occur under average meteorological conditions and under any combination of astronomical conditions. (IHO Dictionary, S-32,5th Edition, </w:t>
            </w:r>
            <w:r w:rsidRPr="00495A9D">
              <w:rPr>
                <w:rStyle w:val="A40"/>
                <w:rFonts w:ascii="Arial" w:eastAsiaTheme="minorEastAsia" w:hAnsi="Arial" w:cs="Arial"/>
                <w:highlight w:val="yellow"/>
                <w:lang w:val="en-US"/>
              </w:rPr>
              <w:t>2962</w:t>
            </w:r>
            <w:r>
              <w:rPr>
                <w:rStyle w:val="A40"/>
                <w:rFonts w:ascii="Arial" w:eastAsiaTheme="minorEastAsia" w:hAnsi="Arial" w:cs="Arial"/>
                <w:lang w:val="en-US"/>
              </w:rPr>
              <w:t>)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kern w:val="0"/>
              </w:rPr>
            </w:pP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（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Originate: IHO Dictionary</w:t>
            </w:r>
            <w:r>
              <w:rPr>
                <w:rStyle w:val="A40"/>
                <w:rFonts w:ascii="Arial" w:eastAsiaTheme="minorEastAsia" w:hAnsi="Arial" w:cs="Arial" w:hint="eastAsia"/>
                <w:kern w:val="0"/>
              </w:rPr>
              <w:t>）</w:t>
            </w:r>
          </w:p>
          <w:p w:rsidR="00B7501E" w:rsidRDefault="00642FAC">
            <w:pPr>
              <w:pStyle w:val="a0"/>
              <w:rPr>
                <w:rStyle w:val="A40"/>
                <w:rFonts w:ascii="Arial" w:hAnsi="Arial" w:cs="Arial"/>
                <w:b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b/>
                <w:lang w:val="en-US"/>
              </w:rPr>
              <w:t>2.</w:t>
            </w:r>
            <w:r>
              <w:rPr>
                <w:rStyle w:val="A40"/>
                <w:rFonts w:ascii="Arial" w:hAnsi="Arial" w:cs="Arial"/>
                <w:b/>
                <w:lang w:val="en-US"/>
              </w:rPr>
              <w:t xml:space="preserve">LAT </w:t>
            </w:r>
          </w:p>
          <w:p w:rsidR="00B7501E" w:rsidRDefault="00642FAC">
            <w:pPr>
              <w:pStyle w:val="a0"/>
              <w:rPr>
                <w:rStyle w:val="A40"/>
                <w:rFonts w:ascii="Arial" w:eastAsiaTheme="minorEastAsia" w:hAnsi="Arial" w:cs="Arial"/>
                <w:lang w:val="en-US"/>
              </w:rPr>
            </w:pPr>
            <w:r>
              <w:rPr>
                <w:rStyle w:val="A40"/>
                <w:rFonts w:ascii="Arial" w:eastAsiaTheme="minorEastAsia" w:hAnsi="Arial" w:cs="Arial"/>
                <w:lang w:val="en-US"/>
              </w:rPr>
              <w:t xml:space="preserve">Add to the </w:t>
            </w:r>
            <w:r>
              <w:rPr>
                <w:rStyle w:val="A40"/>
                <w:rFonts w:ascii="Arial" w:eastAsiaTheme="minorEastAsia" w:hAnsi="Arial" w:cs="Arial" w:hint="eastAsia"/>
                <w:lang w:val="en-US"/>
              </w:rPr>
              <w:t xml:space="preserve"> ABBREVIATIONS in the NAVGUIDE</w:t>
            </w:r>
          </w:p>
          <w:p w:rsidR="00B7501E" w:rsidRDefault="00642FAC">
            <w:pPr>
              <w:autoSpaceDE w:val="0"/>
              <w:autoSpaceDN w:val="0"/>
              <w:adjustRightInd w:val="0"/>
              <w:spacing w:before="60" w:after="60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Style w:val="A40"/>
                <w:rFonts w:eastAsiaTheme="minorEastAsia" w:cs="Arial"/>
                <w:kern w:val="2"/>
                <w:lang w:val="en-US" w:eastAsia="zh-CN"/>
              </w:rPr>
              <w:t>（</w:t>
            </w:r>
            <w:r>
              <w:rPr>
                <w:rStyle w:val="A40"/>
                <w:rFonts w:eastAsiaTheme="minorEastAsia" w:cs="Arial"/>
              </w:rPr>
              <w:t>Originate</w:t>
            </w:r>
            <w:r>
              <w:rPr>
                <w:rStyle w:val="A40"/>
                <w:rFonts w:eastAsiaTheme="minorEastAsia" w:cs="Arial"/>
                <w:kern w:val="2"/>
                <w:lang w:val="en-US" w:eastAsia="zh-CN"/>
              </w:rPr>
              <w:t>: IALA  Dictionary &amp; IHO Dictionary</w:t>
            </w:r>
            <w:r>
              <w:rPr>
                <w:rStyle w:val="A40"/>
                <w:rFonts w:eastAsiaTheme="minorEastAsia" w:cs="Arial"/>
                <w:kern w:val="2"/>
                <w:lang w:val="en-US" w:eastAsia="zh-CN"/>
              </w:rPr>
              <w:t>）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autoSpaceDN w:val="0"/>
              <w:jc w:val="center"/>
              <w:rPr>
                <w:rFonts w:eastAsiaTheme="minorEastAsia" w:cs="Arial"/>
                <w:sz w:val="20"/>
                <w:szCs w:val="20"/>
                <w:lang w:val="en-ZA"/>
              </w:rPr>
            </w:pPr>
            <w:r>
              <w:rPr>
                <w:rFonts w:eastAsiaTheme="minorEastAsia" w:cs="Arial"/>
                <w:sz w:val="20"/>
                <w:szCs w:val="20"/>
                <w:lang w:val="en-US"/>
              </w:rPr>
              <w:t>inconsisten</w:t>
            </w:r>
            <w:r>
              <w:rPr>
                <w:rFonts w:eastAsiaTheme="minorEastAsia" w:cs="Arial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01E" w:rsidRDefault="00642FAC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sz w:val="20"/>
                <w:szCs w:val="20"/>
                <w:lang w:val="en-ZA"/>
              </w:rPr>
              <w:t>XXX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01E" w:rsidRDefault="00B7501E">
            <w:pPr>
              <w:pStyle w:val="a0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:rsidR="00B7501E" w:rsidRDefault="00B7501E">
      <w:pPr>
        <w:pStyle w:val="a8"/>
        <w:rPr>
          <w:rFonts w:eastAsiaTheme="minorEastAsia"/>
          <w:sz w:val="20"/>
          <w:szCs w:val="20"/>
          <w:lang w:val="en-US" w:eastAsia="zh-CN"/>
        </w:rPr>
      </w:pPr>
    </w:p>
    <w:p w:rsidR="00B7501E" w:rsidRDefault="00B7501E">
      <w:pPr>
        <w:pStyle w:val="a8"/>
        <w:rPr>
          <w:rFonts w:eastAsiaTheme="minorEastAsia"/>
          <w:sz w:val="20"/>
          <w:szCs w:val="20"/>
          <w:lang w:eastAsia="zh-CN"/>
        </w:rPr>
      </w:pPr>
    </w:p>
    <w:p w:rsidR="00B7501E" w:rsidRDefault="00B7501E">
      <w:pPr>
        <w:rPr>
          <w:sz w:val="20"/>
          <w:szCs w:val="20"/>
          <w:lang w:eastAsia="zh-CN"/>
        </w:rPr>
      </w:pPr>
    </w:p>
    <w:p w:rsidR="00B7501E" w:rsidRDefault="00B7501E">
      <w:pPr>
        <w:rPr>
          <w:sz w:val="20"/>
          <w:szCs w:val="20"/>
          <w:lang w:eastAsia="zh-CN"/>
        </w:rPr>
      </w:pPr>
    </w:p>
    <w:p w:rsidR="00B7501E" w:rsidRDefault="00B7501E">
      <w:pPr>
        <w:rPr>
          <w:sz w:val="20"/>
          <w:szCs w:val="20"/>
          <w:lang w:eastAsia="zh-CN"/>
        </w:rPr>
      </w:pPr>
    </w:p>
    <w:sectPr w:rsidR="00B7501E" w:rsidSect="00B7501E">
      <w:headerReference w:type="default" r:id="rId11"/>
      <w:headerReference w:type="first" r:id="rId12"/>
      <w:footerReference w:type="first" r:id="rId13"/>
      <w:pgSz w:w="16838" w:h="11906" w:orient="landscape"/>
      <w:pgMar w:top="1138" w:right="1138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8B3" w:rsidRDefault="00D778B3" w:rsidP="00B7501E">
      <w:r>
        <w:separator/>
      </w:r>
    </w:p>
  </w:endnote>
  <w:endnote w:type="continuationSeparator" w:id="1">
    <w:p w:rsidR="00D778B3" w:rsidRDefault="00D778B3" w:rsidP="00B7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rlow Medium">
    <w:altName w:val="宋体"/>
    <w:charset w:val="86"/>
    <w:family w:val="swiss"/>
    <w:pitch w:val="default"/>
    <w:sig w:usb0="00000000" w:usb1="00000000" w:usb2="00000010" w:usb3="00000000" w:csb0="00040000" w:csb1="00000000"/>
  </w:font>
  <w:font w:name="Barlow Light">
    <w:altName w:val="宋体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9626701"/>
    </w:sdtPr>
    <w:sdtEndPr>
      <w:rPr>
        <w:rFonts w:asciiTheme="minorHAnsi" w:hAnsiTheme="minorHAnsi" w:cstheme="minorHAnsi"/>
        <w:sz w:val="20"/>
        <w:szCs w:val="20"/>
      </w:rPr>
    </w:sdtEndPr>
    <w:sdtContent>
      <w:p w:rsidR="00B7501E" w:rsidRDefault="007B785A">
        <w:pPr>
          <w:pStyle w:val="a7"/>
          <w:jc w:val="right"/>
          <w:rPr>
            <w:rFonts w:asciiTheme="minorHAnsi" w:hAnsiTheme="minorHAnsi" w:cstheme="minorHAnsi"/>
            <w:sz w:val="20"/>
            <w:szCs w:val="20"/>
          </w:rPr>
        </w:pPr>
        <w:r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642FAC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95A9D">
          <w:rPr>
            <w:rFonts w:asciiTheme="minorHAnsi" w:hAnsiTheme="minorHAnsi" w:cstheme="minorHAnsi"/>
            <w:noProof/>
            <w:sz w:val="20"/>
            <w:szCs w:val="20"/>
          </w:rPr>
          <w:t>1</w:t>
        </w:r>
        <w:r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8B3" w:rsidRDefault="00D778B3" w:rsidP="00B7501E">
      <w:r>
        <w:separator/>
      </w:r>
    </w:p>
  </w:footnote>
  <w:footnote w:type="continuationSeparator" w:id="1">
    <w:p w:rsidR="00D778B3" w:rsidRDefault="00D778B3" w:rsidP="00B7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1E" w:rsidRDefault="00B7501E">
    <w:pPr>
      <w:pStyle w:val="a8"/>
      <w:tabs>
        <w:tab w:val="clear" w:pos="4820"/>
      </w:tabs>
      <w:jc w:val="right"/>
      <w:rPr>
        <w:rFonts w:asciiTheme="minorHAnsi" w:hAnsiTheme="minorHAnsi" w:cstheme="minorHAnsi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01E" w:rsidRDefault="00642FAC">
    <w:pPr>
      <w:pStyle w:val="a8"/>
      <w:jc w:val="right"/>
    </w:pPr>
    <w:r>
      <w:rPr>
        <w:rFonts w:asciiTheme="minorHAnsi" w:hAnsiTheme="minorHAnsi" w:cstheme="minorHAnsi"/>
        <w:color w:val="000000" w:themeColor="text1"/>
        <w:sz w:val="20"/>
        <w:szCs w:val="20"/>
      </w:rPr>
      <w:t>ARM1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9</w:t>
    </w:r>
    <w:r>
      <w:rPr>
        <w:rFonts w:asciiTheme="minorHAnsi" w:hAnsiTheme="minorHAnsi" w:cstheme="minorHAnsi"/>
        <w:color w:val="000000" w:themeColor="text1"/>
        <w:sz w:val="20"/>
        <w:szCs w:val="20"/>
      </w:rPr>
      <w:t>-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X</w:t>
    </w:r>
    <w:r>
      <w:rPr>
        <w:rFonts w:asciiTheme="minorHAnsi" w:hAnsiTheme="minorHAnsi" w:cstheme="minorHAnsi"/>
        <w:color w:val="000000" w:themeColor="text1"/>
        <w:sz w:val="20"/>
        <w:szCs w:val="20"/>
      </w:rPr>
      <w:t>.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X</w:t>
    </w:r>
    <w:r>
      <w:rPr>
        <w:rFonts w:asciiTheme="minorHAnsi" w:hAnsiTheme="minorHAnsi" w:cstheme="minorHAnsi"/>
        <w:color w:val="000000" w:themeColor="text1"/>
        <w:sz w:val="20"/>
        <w:szCs w:val="20"/>
      </w:rPr>
      <w:t>.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XX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 Task 1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.2.9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 - 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 xml:space="preserve">Amended </w:t>
    </w:r>
    <w:r>
      <w:rPr>
        <w:rFonts w:asciiTheme="minorHAnsi" w:hAnsiTheme="minorHAnsi" w:cstheme="minorHAnsi"/>
        <w:color w:val="000000" w:themeColor="text1"/>
        <w:sz w:val="20"/>
        <w:szCs w:val="20"/>
      </w:rPr>
      <w:t xml:space="preserve">Definitions for </w:t>
    </w:r>
    <w:r>
      <w:rPr>
        <w:rFonts w:asciiTheme="minorHAnsi" w:eastAsia="宋体" w:hAnsiTheme="minorHAnsi" w:cstheme="minorHAnsi" w:hint="eastAsia"/>
        <w:color w:val="000000" w:themeColor="text1"/>
        <w:sz w:val="20"/>
        <w:szCs w:val="20"/>
        <w:lang w:val="en-US" w:eastAsia="zh-CN"/>
      </w:rPr>
      <w:t>NAVGUIDE 2023</w:t>
    </w:r>
    <w:r>
      <w:rPr>
        <w:noProof/>
        <w:lang w:val="en-US"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4143375</wp:posOffset>
          </wp:positionH>
          <wp:positionV relativeFrom="paragraph">
            <wp:posOffset>-447675</wp:posOffset>
          </wp:positionV>
          <wp:extent cx="852170" cy="83058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CD61877"/>
    <w:multiLevelType w:val="multilevel"/>
    <w:tmpl w:val="0CD61877"/>
    <w:lvl w:ilvl="0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A7213"/>
    <w:multiLevelType w:val="multilevel"/>
    <w:tmpl w:val="0E4A7213"/>
    <w:lvl w:ilvl="0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19C37E91"/>
    <w:lvl w:ilvl="0">
      <w:start w:val="1"/>
      <w:numFmt w:val="decimal"/>
      <w:lvlText w:val="%1"/>
      <w:lvlJc w:val="left"/>
      <w:pPr>
        <w:tabs>
          <w:tab w:val="left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1">
      <w:start w:val="1"/>
      <w:numFmt w:val="decimal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4">
    <w:nsid w:val="1E7E01D9"/>
    <w:multiLevelType w:val="multilevel"/>
    <w:tmpl w:val="1E7E01D9"/>
    <w:lvl w:ilvl="0">
      <w:start w:val="1"/>
      <w:numFmt w:val="decimal"/>
      <w:pStyle w:val="References"/>
      <w:lvlText w:val="[%1]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8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73DA33D8"/>
    <w:multiLevelType w:val="multilevel"/>
    <w:tmpl w:val="73DA33D8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3"/>
  </w:num>
  <w:num w:numId="3">
    <w:abstractNumId w:val="1"/>
  </w:num>
  <w:num w:numId="4">
    <w:abstractNumId w:val="10"/>
  </w:num>
  <w:num w:numId="5">
    <w:abstractNumId w:val="0"/>
  </w:num>
  <w:num w:numId="6">
    <w:abstractNumId w:val="15"/>
  </w:num>
  <w:num w:numId="7">
    <w:abstractNumId w:val="12"/>
  </w:num>
  <w:num w:numId="8">
    <w:abstractNumId w:val="11"/>
  </w:num>
  <w:num w:numId="9">
    <w:abstractNumId w:val="9"/>
  </w:num>
  <w:num w:numId="10">
    <w:abstractNumId w:val="14"/>
  </w:num>
  <w:num w:numId="11">
    <w:abstractNumId w:val="8"/>
  </w:num>
  <w:num w:numId="12">
    <w:abstractNumId w:val="13"/>
  </w:num>
  <w:num w:numId="13">
    <w:abstractNumId w:val="4"/>
  </w:num>
  <w:num w:numId="14">
    <w:abstractNumId w:val="6"/>
  </w:num>
  <w:num w:numId="15">
    <w:abstractNumId w:val="7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bordersDoNotSurroundHeader/>
  <w:bordersDoNotSurroundFooter/>
  <w:hideSpellingErrors/>
  <w:hideGrammaticalErrors/>
  <w:trackRevisions/>
  <w:defaultTabStop w:val="720"/>
  <w:hyphenationZone w:val="425"/>
  <w:drawingGridHorizontalSpacing w:val="1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docVars>
    <w:docVar w:name="__Grammarly_42____i" w:val="H4sIAAAAAAAEAKtWckksSQxILCpxzi/NK1GyMqwFAAEhoTITAAAA"/>
    <w:docVar w:name="__Grammarly_42___1" w:val="H4sIAAAAAAAEAKtWcslP9kxRslIyNDY0NzUyNzGxsDAyMzc0MDVQ0lEKTi0uzszPAymwrAUAzwgZLywAAAA="/>
    <w:docVar w:name="commondata" w:val="eyJoZGlkIjoiYTI0ZWYwZDhlYzQ4NWU4ODdiODNjOWFkNGY4NWUzOTYifQ=="/>
  </w:docVars>
  <w:rsids>
    <w:rsidRoot w:val="00FE5674"/>
    <w:rsid w:val="000005D3"/>
    <w:rsid w:val="000049D8"/>
    <w:rsid w:val="00005C9C"/>
    <w:rsid w:val="00016461"/>
    <w:rsid w:val="00016497"/>
    <w:rsid w:val="00021797"/>
    <w:rsid w:val="0003464C"/>
    <w:rsid w:val="00036B9E"/>
    <w:rsid w:val="00037DF4"/>
    <w:rsid w:val="000429D9"/>
    <w:rsid w:val="00042A1C"/>
    <w:rsid w:val="00044A45"/>
    <w:rsid w:val="00046502"/>
    <w:rsid w:val="0004700E"/>
    <w:rsid w:val="000531A5"/>
    <w:rsid w:val="00056CBD"/>
    <w:rsid w:val="00060DA3"/>
    <w:rsid w:val="00063989"/>
    <w:rsid w:val="00070C13"/>
    <w:rsid w:val="000715C9"/>
    <w:rsid w:val="00084F33"/>
    <w:rsid w:val="00092A7B"/>
    <w:rsid w:val="00096FA6"/>
    <w:rsid w:val="000A1359"/>
    <w:rsid w:val="000A2F0E"/>
    <w:rsid w:val="000A35F8"/>
    <w:rsid w:val="000A5421"/>
    <w:rsid w:val="000A77A7"/>
    <w:rsid w:val="000B0564"/>
    <w:rsid w:val="000B08F6"/>
    <w:rsid w:val="000B0BA1"/>
    <w:rsid w:val="000B0E57"/>
    <w:rsid w:val="000B1707"/>
    <w:rsid w:val="000C1227"/>
    <w:rsid w:val="000C1B3E"/>
    <w:rsid w:val="000C2D11"/>
    <w:rsid w:val="000C57C8"/>
    <w:rsid w:val="000C5A60"/>
    <w:rsid w:val="000C5DB4"/>
    <w:rsid w:val="000E5BA9"/>
    <w:rsid w:val="000F15B0"/>
    <w:rsid w:val="00104688"/>
    <w:rsid w:val="0010585B"/>
    <w:rsid w:val="00110AE7"/>
    <w:rsid w:val="00115500"/>
    <w:rsid w:val="001208C5"/>
    <w:rsid w:val="0012460F"/>
    <w:rsid w:val="00127DB0"/>
    <w:rsid w:val="00137240"/>
    <w:rsid w:val="00141A7F"/>
    <w:rsid w:val="00146B97"/>
    <w:rsid w:val="00154610"/>
    <w:rsid w:val="001568A9"/>
    <w:rsid w:val="00174A30"/>
    <w:rsid w:val="00177F4D"/>
    <w:rsid w:val="00180DDA"/>
    <w:rsid w:val="001A799F"/>
    <w:rsid w:val="001B0921"/>
    <w:rsid w:val="001B2A2D"/>
    <w:rsid w:val="001B3423"/>
    <w:rsid w:val="001B678C"/>
    <w:rsid w:val="001B737D"/>
    <w:rsid w:val="001C0567"/>
    <w:rsid w:val="001C3471"/>
    <w:rsid w:val="001C44A3"/>
    <w:rsid w:val="001C5010"/>
    <w:rsid w:val="001C66A7"/>
    <w:rsid w:val="001C7BE2"/>
    <w:rsid w:val="001E0E15"/>
    <w:rsid w:val="001E7164"/>
    <w:rsid w:val="001E777C"/>
    <w:rsid w:val="001F0C84"/>
    <w:rsid w:val="001F528A"/>
    <w:rsid w:val="001F704E"/>
    <w:rsid w:val="00201722"/>
    <w:rsid w:val="002125B0"/>
    <w:rsid w:val="00212E75"/>
    <w:rsid w:val="0021387A"/>
    <w:rsid w:val="00236F25"/>
    <w:rsid w:val="00237F0F"/>
    <w:rsid w:val="002421DB"/>
    <w:rsid w:val="00242328"/>
    <w:rsid w:val="00243228"/>
    <w:rsid w:val="00251483"/>
    <w:rsid w:val="00255CAA"/>
    <w:rsid w:val="00257E5E"/>
    <w:rsid w:val="002608E2"/>
    <w:rsid w:val="002619A4"/>
    <w:rsid w:val="00261DD6"/>
    <w:rsid w:val="00264305"/>
    <w:rsid w:val="00265CED"/>
    <w:rsid w:val="0027395D"/>
    <w:rsid w:val="00275164"/>
    <w:rsid w:val="002831EA"/>
    <w:rsid w:val="002919DF"/>
    <w:rsid w:val="00293B32"/>
    <w:rsid w:val="00293E21"/>
    <w:rsid w:val="002A0346"/>
    <w:rsid w:val="002A4487"/>
    <w:rsid w:val="002B1121"/>
    <w:rsid w:val="002B49E9"/>
    <w:rsid w:val="002C093F"/>
    <w:rsid w:val="002C2506"/>
    <w:rsid w:val="002C632E"/>
    <w:rsid w:val="002D3E8B"/>
    <w:rsid w:val="002D4575"/>
    <w:rsid w:val="002D5C0C"/>
    <w:rsid w:val="002E03D1"/>
    <w:rsid w:val="002E6B74"/>
    <w:rsid w:val="002E6FCA"/>
    <w:rsid w:val="0032327C"/>
    <w:rsid w:val="00323E4D"/>
    <w:rsid w:val="003251F5"/>
    <w:rsid w:val="00331FEE"/>
    <w:rsid w:val="00332E32"/>
    <w:rsid w:val="003336CC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1BEF"/>
    <w:rsid w:val="00385252"/>
    <w:rsid w:val="003905BA"/>
    <w:rsid w:val="00390824"/>
    <w:rsid w:val="003972CE"/>
    <w:rsid w:val="003A094C"/>
    <w:rsid w:val="003A2EAD"/>
    <w:rsid w:val="003A4BC0"/>
    <w:rsid w:val="003B28F5"/>
    <w:rsid w:val="003B423B"/>
    <w:rsid w:val="003B7B7D"/>
    <w:rsid w:val="003C5387"/>
    <w:rsid w:val="003C54CB"/>
    <w:rsid w:val="003C7A2A"/>
    <w:rsid w:val="003D2DC1"/>
    <w:rsid w:val="003D67EC"/>
    <w:rsid w:val="003D69D0"/>
    <w:rsid w:val="003D6B56"/>
    <w:rsid w:val="003F2918"/>
    <w:rsid w:val="003F430E"/>
    <w:rsid w:val="003F4650"/>
    <w:rsid w:val="003F5ED0"/>
    <w:rsid w:val="0040237F"/>
    <w:rsid w:val="0041088C"/>
    <w:rsid w:val="004144C9"/>
    <w:rsid w:val="00420A38"/>
    <w:rsid w:val="00426479"/>
    <w:rsid w:val="00431B19"/>
    <w:rsid w:val="00434B0B"/>
    <w:rsid w:val="004456C1"/>
    <w:rsid w:val="0045195B"/>
    <w:rsid w:val="004520B3"/>
    <w:rsid w:val="00452317"/>
    <w:rsid w:val="004563C1"/>
    <w:rsid w:val="004569B7"/>
    <w:rsid w:val="00457E99"/>
    <w:rsid w:val="00460B22"/>
    <w:rsid w:val="0046128C"/>
    <w:rsid w:val="004661AD"/>
    <w:rsid w:val="00466879"/>
    <w:rsid w:val="00470E9F"/>
    <w:rsid w:val="00472F36"/>
    <w:rsid w:val="004737B9"/>
    <w:rsid w:val="004749E1"/>
    <w:rsid w:val="0048567F"/>
    <w:rsid w:val="00487A03"/>
    <w:rsid w:val="00495A9D"/>
    <w:rsid w:val="00496449"/>
    <w:rsid w:val="004A3A8D"/>
    <w:rsid w:val="004A3EAC"/>
    <w:rsid w:val="004A41C1"/>
    <w:rsid w:val="004C1E56"/>
    <w:rsid w:val="004C312D"/>
    <w:rsid w:val="004C7031"/>
    <w:rsid w:val="004D13D2"/>
    <w:rsid w:val="004D1D85"/>
    <w:rsid w:val="004D3C3A"/>
    <w:rsid w:val="004D4B1B"/>
    <w:rsid w:val="004E1A6D"/>
    <w:rsid w:val="004E1CD1"/>
    <w:rsid w:val="004E3A96"/>
    <w:rsid w:val="005011C7"/>
    <w:rsid w:val="0050163C"/>
    <w:rsid w:val="0050425D"/>
    <w:rsid w:val="005054E4"/>
    <w:rsid w:val="005107EB"/>
    <w:rsid w:val="00511009"/>
    <w:rsid w:val="0051154E"/>
    <w:rsid w:val="00521345"/>
    <w:rsid w:val="005252F7"/>
    <w:rsid w:val="005267F8"/>
    <w:rsid w:val="00526CC1"/>
    <w:rsid w:val="00526DF0"/>
    <w:rsid w:val="00527837"/>
    <w:rsid w:val="0053211A"/>
    <w:rsid w:val="00533741"/>
    <w:rsid w:val="00540D2F"/>
    <w:rsid w:val="00542D5E"/>
    <w:rsid w:val="00544792"/>
    <w:rsid w:val="00545CC4"/>
    <w:rsid w:val="0054653E"/>
    <w:rsid w:val="00551FFF"/>
    <w:rsid w:val="005570B5"/>
    <w:rsid w:val="005607A2"/>
    <w:rsid w:val="005622DA"/>
    <w:rsid w:val="00563195"/>
    <w:rsid w:val="00567AC4"/>
    <w:rsid w:val="0057198B"/>
    <w:rsid w:val="00571C12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2024"/>
    <w:rsid w:val="0062643B"/>
    <w:rsid w:val="0062681D"/>
    <w:rsid w:val="006425C4"/>
    <w:rsid w:val="00642FAC"/>
    <w:rsid w:val="00643CFB"/>
    <w:rsid w:val="00650B5D"/>
    <w:rsid w:val="00664903"/>
    <w:rsid w:val="006652C3"/>
    <w:rsid w:val="006715BD"/>
    <w:rsid w:val="00671F82"/>
    <w:rsid w:val="0067654A"/>
    <w:rsid w:val="00677FAA"/>
    <w:rsid w:val="00681DFF"/>
    <w:rsid w:val="006847F1"/>
    <w:rsid w:val="006867A7"/>
    <w:rsid w:val="00691FD0"/>
    <w:rsid w:val="00692148"/>
    <w:rsid w:val="0069256B"/>
    <w:rsid w:val="006A1A1E"/>
    <w:rsid w:val="006A1B6E"/>
    <w:rsid w:val="006A2EFB"/>
    <w:rsid w:val="006A35F1"/>
    <w:rsid w:val="006A7E45"/>
    <w:rsid w:val="006B0B91"/>
    <w:rsid w:val="006C5948"/>
    <w:rsid w:val="006C60AF"/>
    <w:rsid w:val="006C793F"/>
    <w:rsid w:val="006D1430"/>
    <w:rsid w:val="006F2A74"/>
    <w:rsid w:val="006F4F07"/>
    <w:rsid w:val="007055E4"/>
    <w:rsid w:val="0070698F"/>
    <w:rsid w:val="007118F5"/>
    <w:rsid w:val="00712AA4"/>
    <w:rsid w:val="007131BB"/>
    <w:rsid w:val="00713E06"/>
    <w:rsid w:val="007146C4"/>
    <w:rsid w:val="00715AB7"/>
    <w:rsid w:val="00717089"/>
    <w:rsid w:val="00721AA1"/>
    <w:rsid w:val="00724B67"/>
    <w:rsid w:val="00731A8B"/>
    <w:rsid w:val="00731E91"/>
    <w:rsid w:val="00733FDB"/>
    <w:rsid w:val="007412FA"/>
    <w:rsid w:val="007541EE"/>
    <w:rsid w:val="007547F8"/>
    <w:rsid w:val="00755DCC"/>
    <w:rsid w:val="00765267"/>
    <w:rsid w:val="00765622"/>
    <w:rsid w:val="00770B6C"/>
    <w:rsid w:val="00783FEA"/>
    <w:rsid w:val="00790D90"/>
    <w:rsid w:val="00791519"/>
    <w:rsid w:val="007949AA"/>
    <w:rsid w:val="007A395D"/>
    <w:rsid w:val="007A4C38"/>
    <w:rsid w:val="007B1702"/>
    <w:rsid w:val="007B182D"/>
    <w:rsid w:val="007B3618"/>
    <w:rsid w:val="007B415A"/>
    <w:rsid w:val="007B5066"/>
    <w:rsid w:val="007B7003"/>
    <w:rsid w:val="007B70CD"/>
    <w:rsid w:val="007B785A"/>
    <w:rsid w:val="007B79F2"/>
    <w:rsid w:val="007C0A46"/>
    <w:rsid w:val="007C346C"/>
    <w:rsid w:val="007C403E"/>
    <w:rsid w:val="007C4588"/>
    <w:rsid w:val="007C6D48"/>
    <w:rsid w:val="007C760D"/>
    <w:rsid w:val="007D3D63"/>
    <w:rsid w:val="007D7171"/>
    <w:rsid w:val="007E09BC"/>
    <w:rsid w:val="007E248C"/>
    <w:rsid w:val="007E2491"/>
    <w:rsid w:val="007F0DDE"/>
    <w:rsid w:val="007F3226"/>
    <w:rsid w:val="0080294B"/>
    <w:rsid w:val="00803785"/>
    <w:rsid w:val="008109EA"/>
    <w:rsid w:val="00810C9A"/>
    <w:rsid w:val="00823AAA"/>
    <w:rsid w:val="0082480E"/>
    <w:rsid w:val="008371CA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76EF0"/>
    <w:rsid w:val="008A356F"/>
    <w:rsid w:val="008A4653"/>
    <w:rsid w:val="008A4717"/>
    <w:rsid w:val="008A50CC"/>
    <w:rsid w:val="008B160B"/>
    <w:rsid w:val="008B2766"/>
    <w:rsid w:val="008B58D7"/>
    <w:rsid w:val="008B64B3"/>
    <w:rsid w:val="008B71A4"/>
    <w:rsid w:val="008C0003"/>
    <w:rsid w:val="008C0053"/>
    <w:rsid w:val="008C4C98"/>
    <w:rsid w:val="008C5C6D"/>
    <w:rsid w:val="008D0ACB"/>
    <w:rsid w:val="008D0EA2"/>
    <w:rsid w:val="008D1694"/>
    <w:rsid w:val="008D2135"/>
    <w:rsid w:val="008D4339"/>
    <w:rsid w:val="008D50E0"/>
    <w:rsid w:val="008D5F64"/>
    <w:rsid w:val="008D79CB"/>
    <w:rsid w:val="008F07BC"/>
    <w:rsid w:val="008F49B8"/>
    <w:rsid w:val="00902780"/>
    <w:rsid w:val="00902B5A"/>
    <w:rsid w:val="009104CC"/>
    <w:rsid w:val="009165C0"/>
    <w:rsid w:val="009175F5"/>
    <w:rsid w:val="00921736"/>
    <w:rsid w:val="00921AAF"/>
    <w:rsid w:val="00925882"/>
    <w:rsid w:val="0092692B"/>
    <w:rsid w:val="009316B0"/>
    <w:rsid w:val="0093354F"/>
    <w:rsid w:val="00943E5B"/>
    <w:rsid w:val="00943E9C"/>
    <w:rsid w:val="009521E2"/>
    <w:rsid w:val="00952DE8"/>
    <w:rsid w:val="00953F4D"/>
    <w:rsid w:val="00960BB8"/>
    <w:rsid w:val="00964F5C"/>
    <w:rsid w:val="009678F6"/>
    <w:rsid w:val="009831C0"/>
    <w:rsid w:val="00984168"/>
    <w:rsid w:val="0098630E"/>
    <w:rsid w:val="0099161D"/>
    <w:rsid w:val="00993ADC"/>
    <w:rsid w:val="00993DC2"/>
    <w:rsid w:val="00994D01"/>
    <w:rsid w:val="00995FE0"/>
    <w:rsid w:val="009A085B"/>
    <w:rsid w:val="009A5D7A"/>
    <w:rsid w:val="009A6D03"/>
    <w:rsid w:val="009B3328"/>
    <w:rsid w:val="009B4428"/>
    <w:rsid w:val="009B5263"/>
    <w:rsid w:val="009D53C3"/>
    <w:rsid w:val="009F3850"/>
    <w:rsid w:val="009F5C5B"/>
    <w:rsid w:val="00A028E9"/>
    <w:rsid w:val="00A0389B"/>
    <w:rsid w:val="00A06437"/>
    <w:rsid w:val="00A132C2"/>
    <w:rsid w:val="00A2014D"/>
    <w:rsid w:val="00A20A71"/>
    <w:rsid w:val="00A22D04"/>
    <w:rsid w:val="00A33AE9"/>
    <w:rsid w:val="00A358E3"/>
    <w:rsid w:val="00A35999"/>
    <w:rsid w:val="00A446C9"/>
    <w:rsid w:val="00A4673A"/>
    <w:rsid w:val="00A506BE"/>
    <w:rsid w:val="00A514A9"/>
    <w:rsid w:val="00A635D6"/>
    <w:rsid w:val="00A651CD"/>
    <w:rsid w:val="00A66734"/>
    <w:rsid w:val="00A8553A"/>
    <w:rsid w:val="00A86B6C"/>
    <w:rsid w:val="00A86BC7"/>
    <w:rsid w:val="00A91109"/>
    <w:rsid w:val="00A930C1"/>
    <w:rsid w:val="00A93AED"/>
    <w:rsid w:val="00AA299E"/>
    <w:rsid w:val="00AA666A"/>
    <w:rsid w:val="00AB4BD9"/>
    <w:rsid w:val="00AD5BE6"/>
    <w:rsid w:val="00AE1319"/>
    <w:rsid w:val="00AE144D"/>
    <w:rsid w:val="00AE34BB"/>
    <w:rsid w:val="00AF41FB"/>
    <w:rsid w:val="00AF7D87"/>
    <w:rsid w:val="00B02AFF"/>
    <w:rsid w:val="00B149E3"/>
    <w:rsid w:val="00B1676A"/>
    <w:rsid w:val="00B179FE"/>
    <w:rsid w:val="00B226F2"/>
    <w:rsid w:val="00B23E77"/>
    <w:rsid w:val="00B274DF"/>
    <w:rsid w:val="00B3563A"/>
    <w:rsid w:val="00B40B94"/>
    <w:rsid w:val="00B42C99"/>
    <w:rsid w:val="00B44339"/>
    <w:rsid w:val="00B51E3C"/>
    <w:rsid w:val="00B56BDF"/>
    <w:rsid w:val="00B63A4C"/>
    <w:rsid w:val="00B65812"/>
    <w:rsid w:val="00B7501E"/>
    <w:rsid w:val="00B760D5"/>
    <w:rsid w:val="00B76138"/>
    <w:rsid w:val="00B82C40"/>
    <w:rsid w:val="00B84D98"/>
    <w:rsid w:val="00B85CD6"/>
    <w:rsid w:val="00B872BB"/>
    <w:rsid w:val="00B8785F"/>
    <w:rsid w:val="00B90A27"/>
    <w:rsid w:val="00B9311D"/>
    <w:rsid w:val="00B938C4"/>
    <w:rsid w:val="00B9554D"/>
    <w:rsid w:val="00B95EA9"/>
    <w:rsid w:val="00BA3F96"/>
    <w:rsid w:val="00BA5D8B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F32F0"/>
    <w:rsid w:val="00BF4DCE"/>
    <w:rsid w:val="00C00D33"/>
    <w:rsid w:val="00C03DC6"/>
    <w:rsid w:val="00C04207"/>
    <w:rsid w:val="00C05CE5"/>
    <w:rsid w:val="00C06C21"/>
    <w:rsid w:val="00C07E8C"/>
    <w:rsid w:val="00C07F00"/>
    <w:rsid w:val="00C13EB3"/>
    <w:rsid w:val="00C33691"/>
    <w:rsid w:val="00C343C3"/>
    <w:rsid w:val="00C5268D"/>
    <w:rsid w:val="00C540E6"/>
    <w:rsid w:val="00C55C48"/>
    <w:rsid w:val="00C6171E"/>
    <w:rsid w:val="00C70D7B"/>
    <w:rsid w:val="00C8127C"/>
    <w:rsid w:val="00C85DA1"/>
    <w:rsid w:val="00C868AB"/>
    <w:rsid w:val="00CA6F2C"/>
    <w:rsid w:val="00CA7FE3"/>
    <w:rsid w:val="00CB24C7"/>
    <w:rsid w:val="00CB2787"/>
    <w:rsid w:val="00CB69F4"/>
    <w:rsid w:val="00CC088D"/>
    <w:rsid w:val="00CC2DCC"/>
    <w:rsid w:val="00CC3856"/>
    <w:rsid w:val="00CC6E6E"/>
    <w:rsid w:val="00CD4D16"/>
    <w:rsid w:val="00CD642A"/>
    <w:rsid w:val="00CE145C"/>
    <w:rsid w:val="00CE1C09"/>
    <w:rsid w:val="00CF1871"/>
    <w:rsid w:val="00D008EE"/>
    <w:rsid w:val="00D00B16"/>
    <w:rsid w:val="00D019CE"/>
    <w:rsid w:val="00D1133E"/>
    <w:rsid w:val="00D17A34"/>
    <w:rsid w:val="00D21ABE"/>
    <w:rsid w:val="00D26628"/>
    <w:rsid w:val="00D313F3"/>
    <w:rsid w:val="00D332B3"/>
    <w:rsid w:val="00D3768E"/>
    <w:rsid w:val="00D55207"/>
    <w:rsid w:val="00D61A88"/>
    <w:rsid w:val="00D65BE5"/>
    <w:rsid w:val="00D7385C"/>
    <w:rsid w:val="00D73E06"/>
    <w:rsid w:val="00D778B3"/>
    <w:rsid w:val="00D80BDE"/>
    <w:rsid w:val="00D81801"/>
    <w:rsid w:val="00D92B45"/>
    <w:rsid w:val="00D95962"/>
    <w:rsid w:val="00DA4F43"/>
    <w:rsid w:val="00DB0A2F"/>
    <w:rsid w:val="00DC01DA"/>
    <w:rsid w:val="00DC326E"/>
    <w:rsid w:val="00DC389B"/>
    <w:rsid w:val="00DC4354"/>
    <w:rsid w:val="00DD0907"/>
    <w:rsid w:val="00DD5D21"/>
    <w:rsid w:val="00DD6270"/>
    <w:rsid w:val="00DD640B"/>
    <w:rsid w:val="00DE2FEE"/>
    <w:rsid w:val="00DE4574"/>
    <w:rsid w:val="00DE4B79"/>
    <w:rsid w:val="00E00BE9"/>
    <w:rsid w:val="00E02226"/>
    <w:rsid w:val="00E065B6"/>
    <w:rsid w:val="00E21435"/>
    <w:rsid w:val="00E22A11"/>
    <w:rsid w:val="00E250CE"/>
    <w:rsid w:val="00E26B3E"/>
    <w:rsid w:val="00E31E5C"/>
    <w:rsid w:val="00E32611"/>
    <w:rsid w:val="00E44DD2"/>
    <w:rsid w:val="00E558C3"/>
    <w:rsid w:val="00E55927"/>
    <w:rsid w:val="00E55BC2"/>
    <w:rsid w:val="00E55F4F"/>
    <w:rsid w:val="00E5623F"/>
    <w:rsid w:val="00E60584"/>
    <w:rsid w:val="00E711F9"/>
    <w:rsid w:val="00E84E12"/>
    <w:rsid w:val="00E90C62"/>
    <w:rsid w:val="00E912A6"/>
    <w:rsid w:val="00E96A91"/>
    <w:rsid w:val="00E97303"/>
    <w:rsid w:val="00EA003A"/>
    <w:rsid w:val="00EA3B65"/>
    <w:rsid w:val="00EA4844"/>
    <w:rsid w:val="00EA4D9C"/>
    <w:rsid w:val="00EA5364"/>
    <w:rsid w:val="00EA5A97"/>
    <w:rsid w:val="00EB558F"/>
    <w:rsid w:val="00EB75EE"/>
    <w:rsid w:val="00EC0DB9"/>
    <w:rsid w:val="00EC4FEA"/>
    <w:rsid w:val="00ED36FD"/>
    <w:rsid w:val="00EE2D28"/>
    <w:rsid w:val="00EE4C1D"/>
    <w:rsid w:val="00EF066B"/>
    <w:rsid w:val="00EF3685"/>
    <w:rsid w:val="00EF67C3"/>
    <w:rsid w:val="00F04350"/>
    <w:rsid w:val="00F078EA"/>
    <w:rsid w:val="00F10842"/>
    <w:rsid w:val="00F133DB"/>
    <w:rsid w:val="00F146D7"/>
    <w:rsid w:val="00F159EB"/>
    <w:rsid w:val="00F25673"/>
    <w:rsid w:val="00F25BF4"/>
    <w:rsid w:val="00F267DB"/>
    <w:rsid w:val="00F36489"/>
    <w:rsid w:val="00F46F6F"/>
    <w:rsid w:val="00F524BD"/>
    <w:rsid w:val="00F52D25"/>
    <w:rsid w:val="00F53A5A"/>
    <w:rsid w:val="00F60608"/>
    <w:rsid w:val="00F62217"/>
    <w:rsid w:val="00F74A60"/>
    <w:rsid w:val="00F76A0C"/>
    <w:rsid w:val="00F9354E"/>
    <w:rsid w:val="00FB0CB9"/>
    <w:rsid w:val="00FB17A9"/>
    <w:rsid w:val="00FB35D1"/>
    <w:rsid w:val="00FB3BBE"/>
    <w:rsid w:val="00FB527C"/>
    <w:rsid w:val="00FB6F75"/>
    <w:rsid w:val="00FC0EB3"/>
    <w:rsid w:val="00FC59D6"/>
    <w:rsid w:val="00FD095E"/>
    <w:rsid w:val="00FD28A8"/>
    <w:rsid w:val="00FD675E"/>
    <w:rsid w:val="00FD7EA2"/>
    <w:rsid w:val="00FE5674"/>
    <w:rsid w:val="00FF1C40"/>
    <w:rsid w:val="00FF4C68"/>
    <w:rsid w:val="04AE7599"/>
    <w:rsid w:val="05C34564"/>
    <w:rsid w:val="05DC365E"/>
    <w:rsid w:val="05E2074D"/>
    <w:rsid w:val="078C09FE"/>
    <w:rsid w:val="07B653E4"/>
    <w:rsid w:val="08CF4428"/>
    <w:rsid w:val="09313A40"/>
    <w:rsid w:val="0A3C64F5"/>
    <w:rsid w:val="0A8F11BE"/>
    <w:rsid w:val="0ED00208"/>
    <w:rsid w:val="12714726"/>
    <w:rsid w:val="150D3F60"/>
    <w:rsid w:val="18AD7E41"/>
    <w:rsid w:val="192B668E"/>
    <w:rsid w:val="1AC743ED"/>
    <w:rsid w:val="1CD879DB"/>
    <w:rsid w:val="1D7A1406"/>
    <w:rsid w:val="1E1F0C39"/>
    <w:rsid w:val="1E5605F5"/>
    <w:rsid w:val="1E98660D"/>
    <w:rsid w:val="1FEA6512"/>
    <w:rsid w:val="1FF42D40"/>
    <w:rsid w:val="20664D56"/>
    <w:rsid w:val="20972A26"/>
    <w:rsid w:val="214D3619"/>
    <w:rsid w:val="22842735"/>
    <w:rsid w:val="26FF152F"/>
    <w:rsid w:val="282553C1"/>
    <w:rsid w:val="28B60BE9"/>
    <w:rsid w:val="2E5C18EB"/>
    <w:rsid w:val="331622D2"/>
    <w:rsid w:val="34B8182C"/>
    <w:rsid w:val="3A0F31F0"/>
    <w:rsid w:val="3A2778AA"/>
    <w:rsid w:val="3A810BA1"/>
    <w:rsid w:val="3D1F06AD"/>
    <w:rsid w:val="3E4D7FCB"/>
    <w:rsid w:val="3F497079"/>
    <w:rsid w:val="3FF872E9"/>
    <w:rsid w:val="40033693"/>
    <w:rsid w:val="43E61448"/>
    <w:rsid w:val="44162144"/>
    <w:rsid w:val="46C3062D"/>
    <w:rsid w:val="48E409EA"/>
    <w:rsid w:val="4D5A44E5"/>
    <w:rsid w:val="4DAB40E7"/>
    <w:rsid w:val="50B77EA1"/>
    <w:rsid w:val="52C54BA5"/>
    <w:rsid w:val="53C348A6"/>
    <w:rsid w:val="584B7D69"/>
    <w:rsid w:val="599471F1"/>
    <w:rsid w:val="5CB81427"/>
    <w:rsid w:val="62281CE2"/>
    <w:rsid w:val="63F0428F"/>
    <w:rsid w:val="6DA71E62"/>
    <w:rsid w:val="728554E6"/>
    <w:rsid w:val="72C36EB5"/>
    <w:rsid w:val="74581D78"/>
    <w:rsid w:val="758448E9"/>
    <w:rsid w:val="75D57FDE"/>
    <w:rsid w:val="7647519E"/>
    <w:rsid w:val="79A027FB"/>
    <w:rsid w:val="79D70EB1"/>
    <w:rsid w:val="7B144F88"/>
    <w:rsid w:val="7BF82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unhideWhenUsed="1"/>
    <w:lsdException w:name="footnote text" w:uiPriority="0" w:qFormat="1"/>
    <w:lsdException w:name="annotation text" w:unhideWhenUsed="1" w:qFormat="1"/>
    <w:lsdException w:name="header" w:semiHidden="0" w:qFormat="1"/>
    <w:lsdException w:name="footer" w:semiHidden="0" w:qFormat="1"/>
    <w:lsdException w:name="index heading" w:unhideWhenUsed="1"/>
    <w:lsdException w:name="caption" w:uiPriority="35" w:unhideWhenUsed="1" w:qFormat="1"/>
    <w:lsdException w:name="table of figures" w:semiHidden="0" w:qFormat="1"/>
    <w:lsdException w:name="envelope address" w:unhideWhenUsed="1"/>
    <w:lsdException w:name="envelope return" w:unhideWhenUsed="1"/>
    <w:lsdException w:name="footnote reference" w:uiPriority="0" w:qFormat="1"/>
    <w:lsdException w:name="annotation reference" w:unhideWhenUsed="1" w:qFormat="1"/>
    <w:lsdException w:name="line number" w:unhideWhenUsed="1"/>
    <w:lsdException w:name="page number" w:semiHidden="0" w:uiPriority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iPriority="0" w:unhideWhenUsed="1"/>
    <w:lsdException w:name="List Number" w:uiPriority="0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iPriority="0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uiPriority="0" w:qFormat="1"/>
    <w:lsdException w:name="Body Text Indent" w:semiHidden="0" w:uiPriority="0" w:qFormat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0" w:qFormat="1"/>
    <w:lsdException w:name="Salutation" w:unhideWhenUsed="1"/>
    <w:lsdException w:name="Date" w:unhideWhenUsed="1"/>
    <w:lsdException w:name="Body Text First Indent" w:uiPriority="0" w:unhideWhenUsed="1"/>
    <w:lsdException w:name="Body Text First Indent 2" w:uiPriority="0" w:unhideWhenUsed="1"/>
    <w:lsdException w:name="Note Heading" w:unhideWhenUsed="1"/>
    <w:lsdException w:name="Body Text 2" w:uiPriority="0" w:unhideWhenUsed="1"/>
    <w:lsdException w:name="Body Text 3" w:uiPriority="0" w:unhideWhenUsed="1"/>
    <w:lsdException w:name="Body Text Indent 2" w:semiHidden="0" w:uiPriority="0" w:qFormat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semiHidden="0" w:uiPriority="22" w:qFormat="1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semiHidden="0" w:unhideWhenUsed="1" w:qFormat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 w:qFormat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 w:qFormat="1"/>
    <w:lsdException w:name="Table Grid" w:semiHidden="0" w:uiPriority="59" w:qFormat="1"/>
    <w:lsdException w:name="Table Theme" w:unhideWhenUsed="1"/>
    <w:lsdException w:name="Placeholder Text" w:unhideWhenUsed="1"/>
    <w:lsdException w:name="No Spacing" w:unhideWhenUsed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nhideWhenUsed="1"/>
    <w:lsdException w:name="List Paragraph" w:semiHidden="0" w:uiPriority="34" w:qFormat="1"/>
    <w:lsdException w:name="Quote" w:semiHidden="0" w:uiPriority="0" w:qFormat="1"/>
    <w:lsdException w:name="Intense Quote" w:unhideWhenUsed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B7501E"/>
    <w:rPr>
      <w:rFonts w:ascii="Arial" w:eastAsia="Batang" w:hAnsi="Arial" w:cs="Calibri"/>
      <w:sz w:val="22"/>
      <w:szCs w:val="22"/>
      <w:lang w:val="en-GB" w:eastAsia="en-GB"/>
    </w:rPr>
  </w:style>
  <w:style w:type="paragraph" w:styleId="1">
    <w:name w:val="heading 1"/>
    <w:basedOn w:val="a"/>
    <w:next w:val="a0"/>
    <w:link w:val="1Char"/>
    <w:qFormat/>
    <w:rsid w:val="00B7501E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2">
    <w:name w:val="heading 2"/>
    <w:basedOn w:val="1"/>
    <w:next w:val="a0"/>
    <w:link w:val="2Char"/>
    <w:autoRedefine/>
    <w:qFormat/>
    <w:rsid w:val="00B7501E"/>
    <w:pPr>
      <w:numPr>
        <w:ilvl w:val="1"/>
      </w:numPr>
      <w:outlineLvl w:val="1"/>
    </w:pPr>
    <w:rPr>
      <w:caps w:val="0"/>
    </w:rPr>
  </w:style>
  <w:style w:type="paragraph" w:styleId="3">
    <w:name w:val="heading 3"/>
    <w:basedOn w:val="a"/>
    <w:next w:val="a0"/>
    <w:link w:val="3Char"/>
    <w:autoRedefine/>
    <w:qFormat/>
    <w:rsid w:val="00B7501E"/>
    <w:pPr>
      <w:keepNext/>
      <w:numPr>
        <w:ilvl w:val="2"/>
        <w:numId w:val="2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4">
    <w:name w:val="heading 4"/>
    <w:basedOn w:val="a"/>
    <w:next w:val="a1"/>
    <w:link w:val="4Char"/>
    <w:qFormat/>
    <w:rsid w:val="00B7501E"/>
    <w:pPr>
      <w:keepNext/>
      <w:numPr>
        <w:ilvl w:val="3"/>
        <w:numId w:val="2"/>
      </w:numPr>
      <w:spacing w:before="120" w:after="120"/>
      <w:outlineLvl w:val="3"/>
    </w:pPr>
    <w:rPr>
      <w:szCs w:val="20"/>
      <w:lang w:val="en-US" w:eastAsia="de-DE"/>
    </w:rPr>
  </w:style>
  <w:style w:type="paragraph" w:styleId="5">
    <w:name w:val="heading 5"/>
    <w:basedOn w:val="a"/>
    <w:next w:val="a"/>
    <w:link w:val="5Char"/>
    <w:autoRedefine/>
    <w:qFormat/>
    <w:rsid w:val="00B7501E"/>
    <w:pPr>
      <w:numPr>
        <w:ilvl w:val="4"/>
        <w:numId w:val="2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6">
    <w:name w:val="heading 6"/>
    <w:basedOn w:val="a"/>
    <w:next w:val="20"/>
    <w:link w:val="6Char"/>
    <w:autoRedefine/>
    <w:qFormat/>
    <w:rsid w:val="00B7501E"/>
    <w:pPr>
      <w:numPr>
        <w:ilvl w:val="5"/>
        <w:numId w:val="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7">
    <w:name w:val="heading 7"/>
    <w:basedOn w:val="a"/>
    <w:next w:val="20"/>
    <w:link w:val="7Char"/>
    <w:autoRedefine/>
    <w:qFormat/>
    <w:rsid w:val="00B7501E"/>
    <w:pPr>
      <w:numPr>
        <w:ilvl w:val="6"/>
        <w:numId w:val="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8">
    <w:name w:val="heading 8"/>
    <w:basedOn w:val="a"/>
    <w:next w:val="20"/>
    <w:link w:val="8Char"/>
    <w:autoRedefine/>
    <w:qFormat/>
    <w:rsid w:val="00B7501E"/>
    <w:pPr>
      <w:numPr>
        <w:ilvl w:val="7"/>
        <w:numId w:val="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9">
    <w:name w:val="heading 9"/>
    <w:basedOn w:val="a"/>
    <w:next w:val="20"/>
    <w:link w:val="9Char"/>
    <w:autoRedefine/>
    <w:qFormat/>
    <w:rsid w:val="00B7501E"/>
    <w:pPr>
      <w:numPr>
        <w:ilvl w:val="8"/>
        <w:numId w:val="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link w:val="Char"/>
    <w:autoRedefine/>
    <w:qFormat/>
    <w:rsid w:val="00B7501E"/>
    <w:pPr>
      <w:autoSpaceDN w:val="0"/>
    </w:pPr>
    <w:rPr>
      <w:rFonts w:ascii="宋体" w:eastAsia="宋体" w:hAnsi="宋体" w:cs="宋体"/>
      <w:kern w:val="2"/>
      <w:lang w:eastAsia="zh-CN"/>
    </w:rPr>
  </w:style>
  <w:style w:type="paragraph" w:styleId="a1">
    <w:name w:val="Body Text Indent"/>
    <w:basedOn w:val="a"/>
    <w:link w:val="Char0"/>
    <w:autoRedefine/>
    <w:qFormat/>
    <w:rsid w:val="00B7501E"/>
    <w:pPr>
      <w:spacing w:after="120"/>
      <w:ind w:left="567"/>
    </w:pPr>
  </w:style>
  <w:style w:type="paragraph" w:styleId="20">
    <w:name w:val="Body Text Indent 2"/>
    <w:basedOn w:val="a"/>
    <w:link w:val="2Char0"/>
    <w:autoRedefine/>
    <w:qFormat/>
    <w:rsid w:val="00B7501E"/>
    <w:pPr>
      <w:spacing w:after="120"/>
      <w:ind w:left="1134"/>
      <w:jc w:val="both"/>
    </w:pPr>
    <w:rPr>
      <w:lang w:eastAsia="de-DE"/>
    </w:rPr>
  </w:style>
  <w:style w:type="paragraph" w:styleId="70">
    <w:name w:val="toc 7"/>
    <w:basedOn w:val="a"/>
    <w:next w:val="a"/>
    <w:autoRedefine/>
    <w:semiHidden/>
    <w:qFormat/>
    <w:rsid w:val="00B7501E"/>
    <w:pPr>
      <w:ind w:left="1200"/>
    </w:pPr>
    <w:rPr>
      <w:sz w:val="20"/>
      <w:szCs w:val="20"/>
    </w:rPr>
  </w:style>
  <w:style w:type="paragraph" w:styleId="a5">
    <w:name w:val="annotation text"/>
    <w:basedOn w:val="a"/>
    <w:link w:val="Char1"/>
    <w:autoRedefine/>
    <w:uiPriority w:val="99"/>
    <w:semiHidden/>
    <w:unhideWhenUsed/>
    <w:qFormat/>
    <w:rsid w:val="00B7501E"/>
    <w:rPr>
      <w:sz w:val="20"/>
      <w:szCs w:val="20"/>
    </w:rPr>
  </w:style>
  <w:style w:type="paragraph" w:styleId="50">
    <w:name w:val="toc 5"/>
    <w:basedOn w:val="a"/>
    <w:next w:val="a"/>
    <w:autoRedefine/>
    <w:semiHidden/>
    <w:qFormat/>
    <w:rsid w:val="00B7501E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30">
    <w:name w:val="toc 3"/>
    <w:basedOn w:val="a"/>
    <w:next w:val="a"/>
    <w:autoRedefine/>
    <w:uiPriority w:val="39"/>
    <w:qFormat/>
    <w:rsid w:val="00B7501E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80">
    <w:name w:val="toc 8"/>
    <w:basedOn w:val="a"/>
    <w:next w:val="a"/>
    <w:autoRedefine/>
    <w:semiHidden/>
    <w:qFormat/>
    <w:rsid w:val="00B7501E"/>
    <w:pPr>
      <w:ind w:left="1440"/>
    </w:pPr>
    <w:rPr>
      <w:sz w:val="20"/>
      <w:szCs w:val="20"/>
    </w:rPr>
  </w:style>
  <w:style w:type="paragraph" w:styleId="a6">
    <w:name w:val="Balloon Text"/>
    <w:basedOn w:val="a"/>
    <w:link w:val="Char2"/>
    <w:autoRedefine/>
    <w:uiPriority w:val="99"/>
    <w:semiHidden/>
    <w:unhideWhenUsed/>
    <w:qFormat/>
    <w:rsid w:val="00B7501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Char3"/>
    <w:autoRedefine/>
    <w:uiPriority w:val="99"/>
    <w:qFormat/>
    <w:rsid w:val="00B7501E"/>
    <w:pPr>
      <w:tabs>
        <w:tab w:val="center" w:pos="4820"/>
        <w:tab w:val="right" w:pos="9639"/>
      </w:tabs>
    </w:pPr>
  </w:style>
  <w:style w:type="paragraph" w:styleId="a8">
    <w:name w:val="header"/>
    <w:basedOn w:val="a"/>
    <w:link w:val="Char4"/>
    <w:autoRedefine/>
    <w:uiPriority w:val="99"/>
    <w:qFormat/>
    <w:rsid w:val="00B7501E"/>
    <w:pPr>
      <w:tabs>
        <w:tab w:val="center" w:pos="4820"/>
        <w:tab w:val="right" w:pos="9639"/>
      </w:tabs>
    </w:pPr>
  </w:style>
  <w:style w:type="paragraph" w:styleId="10">
    <w:name w:val="toc 1"/>
    <w:basedOn w:val="a"/>
    <w:next w:val="a"/>
    <w:autoRedefine/>
    <w:uiPriority w:val="39"/>
    <w:qFormat/>
    <w:rsid w:val="00B7501E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40">
    <w:name w:val="toc 4"/>
    <w:basedOn w:val="a"/>
    <w:next w:val="a"/>
    <w:autoRedefine/>
    <w:uiPriority w:val="39"/>
    <w:qFormat/>
    <w:rsid w:val="00B7501E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a9">
    <w:name w:val="Subtitle"/>
    <w:basedOn w:val="a"/>
    <w:link w:val="Char5"/>
    <w:autoRedefine/>
    <w:qFormat/>
    <w:rsid w:val="00B7501E"/>
    <w:pPr>
      <w:spacing w:after="60"/>
      <w:jc w:val="center"/>
      <w:outlineLvl w:val="1"/>
    </w:pPr>
    <w:rPr>
      <w:rFonts w:asciiTheme="minorHAnsi" w:hAnsiTheme="minorHAnsi" w:cs="Arial"/>
    </w:rPr>
  </w:style>
  <w:style w:type="paragraph" w:styleId="aa">
    <w:name w:val="footnote text"/>
    <w:basedOn w:val="a"/>
    <w:link w:val="Char6"/>
    <w:autoRedefine/>
    <w:semiHidden/>
    <w:qFormat/>
    <w:rsid w:val="00B7501E"/>
    <w:rPr>
      <w:sz w:val="20"/>
      <w:szCs w:val="20"/>
    </w:rPr>
  </w:style>
  <w:style w:type="paragraph" w:styleId="60">
    <w:name w:val="toc 6"/>
    <w:basedOn w:val="a"/>
    <w:next w:val="a"/>
    <w:autoRedefine/>
    <w:semiHidden/>
    <w:qFormat/>
    <w:rsid w:val="00B7501E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ab">
    <w:name w:val="table of figures"/>
    <w:basedOn w:val="a"/>
    <w:next w:val="a"/>
    <w:autoRedefine/>
    <w:uiPriority w:val="99"/>
    <w:qFormat/>
    <w:rsid w:val="00B7501E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21">
    <w:name w:val="toc 2"/>
    <w:basedOn w:val="a"/>
    <w:next w:val="a"/>
    <w:autoRedefine/>
    <w:uiPriority w:val="39"/>
    <w:qFormat/>
    <w:rsid w:val="00B7501E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90">
    <w:name w:val="toc 9"/>
    <w:basedOn w:val="a"/>
    <w:next w:val="a"/>
    <w:autoRedefine/>
    <w:semiHidden/>
    <w:qFormat/>
    <w:rsid w:val="00B7501E"/>
    <w:pPr>
      <w:ind w:left="1680"/>
    </w:pPr>
    <w:rPr>
      <w:sz w:val="20"/>
      <w:szCs w:val="20"/>
    </w:rPr>
  </w:style>
  <w:style w:type="paragraph" w:styleId="ac">
    <w:name w:val="Normal (Web)"/>
    <w:basedOn w:val="a"/>
    <w:autoRedefine/>
    <w:uiPriority w:val="99"/>
    <w:unhideWhenUsed/>
    <w:qFormat/>
    <w:rsid w:val="00B7501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styleId="ad">
    <w:name w:val="Title"/>
    <w:basedOn w:val="a"/>
    <w:link w:val="Char7"/>
    <w:autoRedefine/>
    <w:qFormat/>
    <w:rsid w:val="00B7501E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paragraph" w:styleId="ae">
    <w:name w:val="annotation subject"/>
    <w:basedOn w:val="a5"/>
    <w:next w:val="a5"/>
    <w:link w:val="Char8"/>
    <w:autoRedefine/>
    <w:uiPriority w:val="99"/>
    <w:semiHidden/>
    <w:unhideWhenUsed/>
    <w:qFormat/>
    <w:rsid w:val="00B7501E"/>
    <w:rPr>
      <w:b/>
      <w:bCs/>
    </w:rPr>
  </w:style>
  <w:style w:type="table" w:styleId="af">
    <w:name w:val="Table Grid"/>
    <w:basedOn w:val="a3"/>
    <w:autoRedefine/>
    <w:uiPriority w:val="59"/>
    <w:qFormat/>
    <w:rsid w:val="00B750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Strong"/>
    <w:basedOn w:val="a2"/>
    <w:autoRedefine/>
    <w:uiPriority w:val="22"/>
    <w:qFormat/>
    <w:rsid w:val="00B7501E"/>
    <w:rPr>
      <w:b/>
      <w:bCs/>
    </w:rPr>
  </w:style>
  <w:style w:type="character" w:styleId="af1">
    <w:name w:val="page number"/>
    <w:basedOn w:val="a2"/>
    <w:autoRedefine/>
    <w:qFormat/>
    <w:rsid w:val="00B7501E"/>
  </w:style>
  <w:style w:type="character" w:styleId="af2">
    <w:name w:val="Hyperlink"/>
    <w:autoRedefine/>
    <w:uiPriority w:val="99"/>
    <w:qFormat/>
    <w:rsid w:val="00B7501E"/>
    <w:rPr>
      <w:vertAlign w:val="baseline"/>
    </w:rPr>
  </w:style>
  <w:style w:type="character" w:styleId="af3">
    <w:name w:val="annotation reference"/>
    <w:basedOn w:val="a2"/>
    <w:autoRedefine/>
    <w:uiPriority w:val="99"/>
    <w:semiHidden/>
    <w:unhideWhenUsed/>
    <w:qFormat/>
    <w:rsid w:val="00B7501E"/>
    <w:rPr>
      <w:sz w:val="16"/>
      <w:szCs w:val="16"/>
    </w:rPr>
  </w:style>
  <w:style w:type="character" w:styleId="af4">
    <w:name w:val="footnote reference"/>
    <w:autoRedefine/>
    <w:semiHidden/>
    <w:qFormat/>
    <w:rsid w:val="00B7501E"/>
    <w:rPr>
      <w:rFonts w:ascii="Arial" w:hAnsi="Arial"/>
      <w:sz w:val="16"/>
    </w:rPr>
  </w:style>
  <w:style w:type="character" w:customStyle="1" w:styleId="1Char">
    <w:name w:val="标题 1 Char"/>
    <w:link w:val="1"/>
    <w:autoRedefine/>
    <w:qFormat/>
    <w:rsid w:val="00B7501E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2Char">
    <w:name w:val="标题 2 Char"/>
    <w:link w:val="2"/>
    <w:autoRedefine/>
    <w:qFormat/>
    <w:rsid w:val="00B7501E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1"/>
    <w:next w:val="a0"/>
    <w:link w:val="AnnexChar"/>
    <w:autoRedefine/>
    <w:qFormat/>
    <w:rsid w:val="00B7501E"/>
    <w:pPr>
      <w:numPr>
        <w:numId w:val="3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a"/>
    <w:next w:val="a"/>
    <w:autoRedefine/>
    <w:qFormat/>
    <w:rsid w:val="00B7501E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a"/>
    <w:next w:val="a0"/>
    <w:qFormat/>
    <w:rsid w:val="00B7501E"/>
    <w:pPr>
      <w:numPr>
        <w:numId w:val="5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a"/>
    <w:next w:val="a0"/>
    <w:autoRedefine/>
    <w:qFormat/>
    <w:rsid w:val="00B7501E"/>
    <w:pPr>
      <w:numPr>
        <w:ilvl w:val="1"/>
        <w:numId w:val="5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a"/>
    <w:next w:val="a"/>
    <w:autoRedefine/>
    <w:qFormat/>
    <w:rsid w:val="00B7501E"/>
    <w:pPr>
      <w:numPr>
        <w:ilvl w:val="2"/>
        <w:numId w:val="5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a"/>
    <w:next w:val="a0"/>
    <w:autoRedefine/>
    <w:qFormat/>
    <w:rsid w:val="00B7501E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a"/>
    <w:next w:val="a"/>
    <w:autoRedefine/>
    <w:qFormat/>
    <w:rsid w:val="00B7501E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Char">
    <w:name w:val="正文文本 Char"/>
    <w:link w:val="a0"/>
    <w:autoRedefine/>
    <w:qFormat/>
    <w:rsid w:val="00B7501E"/>
    <w:rPr>
      <w:rFonts w:ascii="宋体" w:hAnsi="宋体" w:cs="宋体"/>
      <w:kern w:val="2"/>
      <w:sz w:val="22"/>
      <w:szCs w:val="22"/>
      <w:lang w:val="en-GB"/>
    </w:rPr>
  </w:style>
  <w:style w:type="paragraph" w:customStyle="1" w:styleId="Bullet1">
    <w:name w:val="Bullet 1"/>
    <w:basedOn w:val="a"/>
    <w:autoRedefine/>
    <w:qFormat/>
    <w:rsid w:val="00B7501E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a"/>
    <w:autoRedefine/>
    <w:qFormat/>
    <w:rsid w:val="00B7501E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a"/>
    <w:autoRedefine/>
    <w:qFormat/>
    <w:rsid w:val="00B7501E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a"/>
    <w:autoRedefine/>
    <w:qFormat/>
    <w:rsid w:val="00B7501E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a"/>
    <w:autoRedefine/>
    <w:qFormat/>
    <w:rsid w:val="00B7501E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a"/>
    <w:autoRedefine/>
    <w:qFormat/>
    <w:rsid w:val="00B7501E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a"/>
    <w:next w:val="a"/>
    <w:autoRedefine/>
    <w:qFormat/>
    <w:rsid w:val="00B7501E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Char3">
    <w:name w:val="页脚 Char"/>
    <w:link w:val="a7"/>
    <w:autoRedefine/>
    <w:uiPriority w:val="99"/>
    <w:qFormat/>
    <w:rsid w:val="00B7501E"/>
    <w:rPr>
      <w:rFonts w:ascii="Arial" w:hAnsi="Arial" w:cs="Times New Roman"/>
      <w:szCs w:val="24"/>
    </w:rPr>
  </w:style>
  <w:style w:type="character" w:customStyle="1" w:styleId="Char4">
    <w:name w:val="页眉 Char"/>
    <w:link w:val="a8"/>
    <w:autoRedefine/>
    <w:uiPriority w:val="99"/>
    <w:qFormat/>
    <w:rsid w:val="00B7501E"/>
    <w:rPr>
      <w:rFonts w:ascii="Arial" w:eastAsia="Calibri" w:hAnsi="Arial" w:cs="Times New Roman"/>
      <w:szCs w:val="24"/>
      <w:lang w:eastAsia="en-GB"/>
    </w:rPr>
  </w:style>
  <w:style w:type="character" w:customStyle="1" w:styleId="3Char">
    <w:name w:val="标题 3 Char"/>
    <w:link w:val="3"/>
    <w:autoRedefine/>
    <w:qFormat/>
    <w:rsid w:val="00B7501E"/>
    <w:rPr>
      <w:rFonts w:asciiTheme="minorHAnsi" w:hAnsiTheme="minorHAnsi" w:cs="Calibri"/>
      <w:sz w:val="22"/>
      <w:lang w:eastAsia="de-DE"/>
    </w:rPr>
  </w:style>
  <w:style w:type="character" w:customStyle="1" w:styleId="4Char">
    <w:name w:val="标题 4 Char"/>
    <w:link w:val="4"/>
    <w:autoRedefine/>
    <w:qFormat/>
    <w:rsid w:val="00B7501E"/>
    <w:rPr>
      <w:rFonts w:ascii="Arial" w:hAnsi="Arial" w:cs="Calibri"/>
      <w:sz w:val="22"/>
      <w:lang w:val="en-US" w:eastAsia="de-DE"/>
    </w:rPr>
  </w:style>
  <w:style w:type="character" w:customStyle="1" w:styleId="5Char">
    <w:name w:val="标题 5 Char"/>
    <w:link w:val="5"/>
    <w:autoRedefine/>
    <w:qFormat/>
    <w:rsid w:val="00B7501E"/>
    <w:rPr>
      <w:rFonts w:ascii="Arial" w:eastAsia="Times New Roman" w:hAnsi="Arial"/>
      <w:sz w:val="22"/>
      <w:lang w:val="de-DE" w:eastAsia="de-DE"/>
    </w:rPr>
  </w:style>
  <w:style w:type="character" w:customStyle="1" w:styleId="6Char">
    <w:name w:val="标题 6 Char"/>
    <w:link w:val="6"/>
    <w:autoRedefine/>
    <w:qFormat/>
    <w:rsid w:val="00B7501E"/>
    <w:rPr>
      <w:rFonts w:ascii="Arial" w:hAnsi="Arial" w:cs="Calibri"/>
      <w:sz w:val="22"/>
      <w:lang w:val="de-DE" w:eastAsia="de-DE"/>
    </w:rPr>
  </w:style>
  <w:style w:type="character" w:customStyle="1" w:styleId="7Char">
    <w:name w:val="标题 7 Char"/>
    <w:link w:val="7"/>
    <w:autoRedefine/>
    <w:qFormat/>
    <w:rsid w:val="00B7501E"/>
    <w:rPr>
      <w:rFonts w:ascii="Arial" w:hAnsi="Arial" w:cs="Calibri"/>
      <w:sz w:val="22"/>
      <w:lang w:val="de-DE" w:eastAsia="de-DE"/>
    </w:rPr>
  </w:style>
  <w:style w:type="character" w:customStyle="1" w:styleId="8Char">
    <w:name w:val="标题 8 Char"/>
    <w:link w:val="8"/>
    <w:autoRedefine/>
    <w:qFormat/>
    <w:rsid w:val="00B7501E"/>
    <w:rPr>
      <w:rFonts w:ascii="Arial" w:hAnsi="Arial" w:cs="Calibri"/>
      <w:sz w:val="22"/>
      <w:lang w:val="de-DE" w:eastAsia="de-DE"/>
    </w:rPr>
  </w:style>
  <w:style w:type="character" w:customStyle="1" w:styleId="9Char">
    <w:name w:val="标题 9 Char"/>
    <w:link w:val="9"/>
    <w:autoRedefine/>
    <w:qFormat/>
    <w:rsid w:val="00B7501E"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a"/>
    <w:autoRedefine/>
    <w:qFormat/>
    <w:rsid w:val="00B7501E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a"/>
    <w:autoRedefine/>
    <w:qFormat/>
    <w:rsid w:val="00B7501E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a"/>
    <w:autoRedefine/>
    <w:qFormat/>
    <w:rsid w:val="00B7501E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a"/>
    <w:autoRedefine/>
    <w:qFormat/>
    <w:rsid w:val="00B7501E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a"/>
    <w:autoRedefine/>
    <w:qFormat/>
    <w:rsid w:val="00B7501E"/>
    <w:pPr>
      <w:spacing w:after="120"/>
      <w:ind w:left="567"/>
    </w:pPr>
    <w:rPr>
      <w:rFonts w:cs="Arial"/>
    </w:rPr>
  </w:style>
  <w:style w:type="paragraph" w:customStyle="1" w:styleId="Table">
    <w:name w:val="Table_#"/>
    <w:basedOn w:val="a"/>
    <w:next w:val="a"/>
    <w:autoRedefine/>
    <w:qFormat/>
    <w:rsid w:val="00B7501E"/>
    <w:pPr>
      <w:numPr>
        <w:numId w:val="12"/>
      </w:numPr>
      <w:spacing w:before="120" w:after="120"/>
      <w:jc w:val="center"/>
    </w:pPr>
    <w:rPr>
      <w:rFonts w:asciiTheme="minorHAnsi" w:hAnsiTheme="minorHAnsi"/>
      <w:i/>
      <w:szCs w:val="20"/>
    </w:rPr>
  </w:style>
  <w:style w:type="character" w:customStyle="1" w:styleId="Char0">
    <w:name w:val="正文文本缩进 Char"/>
    <w:link w:val="a1"/>
    <w:autoRedefine/>
    <w:qFormat/>
    <w:rsid w:val="00B7501E"/>
    <w:rPr>
      <w:rFonts w:ascii="Arial" w:hAnsi="Arial" w:cs="Times New Roman"/>
      <w:szCs w:val="24"/>
    </w:rPr>
  </w:style>
  <w:style w:type="character" w:customStyle="1" w:styleId="2Char0">
    <w:name w:val="正文文本缩进 2 Char"/>
    <w:link w:val="20"/>
    <w:autoRedefine/>
    <w:qFormat/>
    <w:rsid w:val="00B7501E"/>
    <w:rPr>
      <w:rFonts w:ascii="Arial" w:hAnsi="Arial" w:cs="Times New Roman"/>
      <w:szCs w:val="24"/>
      <w:lang w:eastAsia="de-DE"/>
    </w:rPr>
  </w:style>
  <w:style w:type="character" w:customStyle="1" w:styleId="Char6">
    <w:name w:val="脚注文本 Char"/>
    <w:link w:val="aa"/>
    <w:autoRedefine/>
    <w:semiHidden/>
    <w:qFormat/>
    <w:rsid w:val="00B7501E"/>
    <w:rPr>
      <w:rFonts w:ascii="Arial" w:hAnsi="Arial" w:cs="Times New Roman"/>
      <w:sz w:val="20"/>
      <w:szCs w:val="20"/>
    </w:rPr>
  </w:style>
  <w:style w:type="character" w:customStyle="1" w:styleId="Char5">
    <w:name w:val="副标题 Char"/>
    <w:link w:val="a9"/>
    <w:autoRedefine/>
    <w:qFormat/>
    <w:rsid w:val="00B7501E"/>
    <w:rPr>
      <w:rFonts w:asciiTheme="minorHAnsi" w:hAnsiTheme="minorHAnsi" w:cs="Arial"/>
      <w:sz w:val="22"/>
      <w:szCs w:val="22"/>
    </w:rPr>
  </w:style>
  <w:style w:type="character" w:customStyle="1" w:styleId="Char7">
    <w:name w:val="标题 Char"/>
    <w:link w:val="ad"/>
    <w:autoRedefine/>
    <w:qFormat/>
    <w:rsid w:val="00B7501E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a"/>
    <w:autoRedefine/>
    <w:qFormat/>
    <w:rsid w:val="00B7501E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a"/>
    <w:autoRedefine/>
    <w:qFormat/>
    <w:rsid w:val="00B7501E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a"/>
    <w:autoRedefine/>
    <w:qFormat/>
    <w:rsid w:val="00B7501E"/>
    <w:pPr>
      <w:numPr>
        <w:numId w:val="13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a"/>
    <w:next w:val="a0"/>
    <w:autoRedefine/>
    <w:qFormat/>
    <w:rsid w:val="00B7501E"/>
    <w:pPr>
      <w:numPr>
        <w:numId w:val="1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a"/>
    <w:next w:val="a0"/>
    <w:autoRedefine/>
    <w:qFormat/>
    <w:rsid w:val="00B7501E"/>
    <w:pPr>
      <w:numPr>
        <w:ilvl w:val="1"/>
        <w:numId w:val="1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a"/>
    <w:next w:val="a"/>
    <w:autoRedefine/>
    <w:qFormat/>
    <w:rsid w:val="00B7501E"/>
    <w:pPr>
      <w:numPr>
        <w:ilvl w:val="2"/>
        <w:numId w:val="1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a"/>
    <w:next w:val="a0"/>
    <w:autoRedefine/>
    <w:qFormat/>
    <w:rsid w:val="00B7501E"/>
    <w:pPr>
      <w:numPr>
        <w:ilvl w:val="3"/>
        <w:numId w:val="14"/>
      </w:numPr>
      <w:spacing w:before="120" w:after="120"/>
    </w:pPr>
    <w:rPr>
      <w:rFonts w:cs="Arial"/>
    </w:rPr>
  </w:style>
  <w:style w:type="paragraph" w:customStyle="1" w:styleId="equation">
    <w:name w:val="equation"/>
    <w:basedOn w:val="a"/>
    <w:next w:val="a0"/>
    <w:autoRedefine/>
    <w:qFormat/>
    <w:rsid w:val="00B7501E"/>
    <w:pPr>
      <w:keepNext/>
      <w:numPr>
        <w:numId w:val="15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paragraph" w:customStyle="1" w:styleId="Appendix">
    <w:name w:val="Appendix"/>
    <w:basedOn w:val="a"/>
    <w:next w:val="a"/>
    <w:autoRedefine/>
    <w:qFormat/>
    <w:rsid w:val="00B7501E"/>
    <w:pPr>
      <w:numPr>
        <w:numId w:val="16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character" w:customStyle="1" w:styleId="Char2">
    <w:name w:val="批注框文本 Char"/>
    <w:basedOn w:val="a2"/>
    <w:link w:val="a6"/>
    <w:autoRedefine/>
    <w:uiPriority w:val="99"/>
    <w:semiHidden/>
    <w:qFormat/>
    <w:rsid w:val="00B7501E"/>
    <w:rPr>
      <w:rFonts w:ascii="Tahoma" w:hAnsi="Tahoma" w:cs="Tahoma"/>
      <w:sz w:val="16"/>
      <w:szCs w:val="16"/>
    </w:rPr>
  </w:style>
  <w:style w:type="paragraph" w:styleId="af5">
    <w:name w:val="List Paragraph"/>
    <w:basedOn w:val="a"/>
    <w:autoRedefine/>
    <w:uiPriority w:val="34"/>
    <w:qFormat/>
    <w:rsid w:val="00B7501E"/>
    <w:pPr>
      <w:ind w:left="720"/>
      <w:contextualSpacing/>
    </w:pPr>
  </w:style>
  <w:style w:type="character" w:customStyle="1" w:styleId="Char1">
    <w:name w:val="批注文字 Char"/>
    <w:basedOn w:val="a2"/>
    <w:link w:val="a5"/>
    <w:autoRedefine/>
    <w:uiPriority w:val="99"/>
    <w:semiHidden/>
    <w:qFormat/>
    <w:rsid w:val="00B7501E"/>
    <w:rPr>
      <w:rFonts w:ascii="Arial" w:hAnsi="Arial" w:cs="Calibri"/>
    </w:rPr>
  </w:style>
  <w:style w:type="character" w:customStyle="1" w:styleId="Char8">
    <w:name w:val="批注主题 Char"/>
    <w:basedOn w:val="Char1"/>
    <w:link w:val="ae"/>
    <w:autoRedefine/>
    <w:uiPriority w:val="99"/>
    <w:semiHidden/>
    <w:qFormat/>
    <w:rsid w:val="00B7501E"/>
    <w:rPr>
      <w:rFonts w:ascii="Arial" w:hAnsi="Arial" w:cs="Calibri"/>
      <w:b/>
      <w:bCs/>
    </w:rPr>
  </w:style>
  <w:style w:type="paragraph" w:styleId="af6">
    <w:name w:val="Quote"/>
    <w:basedOn w:val="a"/>
    <w:next w:val="a"/>
    <w:link w:val="Char9"/>
    <w:autoRedefine/>
    <w:qFormat/>
    <w:rsid w:val="00B7501E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Char9">
    <w:name w:val="引用 Char"/>
    <w:basedOn w:val="a2"/>
    <w:link w:val="af6"/>
    <w:autoRedefine/>
    <w:qFormat/>
    <w:rsid w:val="00B7501E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a2"/>
    <w:link w:val="Annex"/>
    <w:autoRedefine/>
    <w:qFormat/>
    <w:rsid w:val="00B7501E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a3"/>
    <w:autoRedefine/>
    <w:uiPriority w:val="59"/>
    <w:qFormat/>
    <w:rsid w:val="00B750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a3"/>
    <w:autoRedefine/>
    <w:uiPriority w:val="59"/>
    <w:qFormat/>
    <w:rsid w:val="00B7501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autoRedefine/>
    <w:qFormat/>
    <w:rsid w:val="00B7501E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  <w:lang w:eastAsia="ko-KR"/>
    </w:rPr>
  </w:style>
  <w:style w:type="paragraph" w:customStyle="1" w:styleId="BodytextTitleform">
    <w:name w:val="Body text Title form"/>
    <w:basedOn w:val="a0"/>
    <w:link w:val="BodytextTitleformChar"/>
    <w:autoRedefine/>
    <w:qFormat/>
    <w:rsid w:val="00B7501E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Char"/>
    <w:link w:val="BodytextTitleform"/>
    <w:autoRedefine/>
    <w:qFormat/>
    <w:rsid w:val="00B7501E"/>
    <w:rPr>
      <w:rFonts w:eastAsia="Times New Roman" w:cs="Calibri"/>
      <w:sz w:val="22"/>
      <w:szCs w:val="22"/>
      <w:lang w:eastAsia="en-US"/>
    </w:rPr>
  </w:style>
  <w:style w:type="paragraph" w:customStyle="1" w:styleId="Tabletext">
    <w:name w:val="Table text"/>
    <w:basedOn w:val="a"/>
    <w:autoRedefine/>
    <w:qFormat/>
    <w:rsid w:val="00B7501E"/>
    <w:pPr>
      <w:autoSpaceDN w:val="0"/>
      <w:spacing w:line="216" w:lineRule="atLeast"/>
      <w:ind w:right="113"/>
    </w:pPr>
    <w:rPr>
      <w:rFonts w:eastAsiaTheme="minorEastAsia" w:cs="Arial"/>
      <w:color w:val="000000" w:themeColor="text1"/>
      <w:sz w:val="20"/>
      <w:szCs w:val="20"/>
      <w:lang w:eastAsia="en-US"/>
    </w:rPr>
  </w:style>
  <w:style w:type="paragraph" w:customStyle="1" w:styleId="AnnexAHead1">
    <w:name w:val="Annex A Head 1"/>
    <w:basedOn w:val="a"/>
    <w:next w:val="a"/>
    <w:autoRedefine/>
    <w:qFormat/>
    <w:rsid w:val="00B7501E"/>
    <w:pPr>
      <w:numPr>
        <w:numId w:val="17"/>
      </w:numPr>
      <w:spacing w:before="120" w:after="120"/>
    </w:pPr>
    <w:rPr>
      <w:rFonts w:asciiTheme="minorHAnsi" w:eastAsia="Calibri" w:hAnsiTheme="minorHAnsi"/>
      <w:b/>
      <w:bCs/>
      <w:caps/>
      <w:color w:val="407EC9"/>
      <w:sz w:val="28"/>
    </w:rPr>
  </w:style>
  <w:style w:type="paragraph" w:customStyle="1" w:styleId="AnnexAHead2">
    <w:name w:val="Annex A Head 2"/>
    <w:basedOn w:val="a"/>
    <w:next w:val="a"/>
    <w:autoRedefine/>
    <w:qFormat/>
    <w:rsid w:val="00B7501E"/>
    <w:pPr>
      <w:numPr>
        <w:ilvl w:val="1"/>
        <w:numId w:val="17"/>
      </w:numPr>
      <w:spacing w:before="120" w:after="120"/>
    </w:pPr>
    <w:rPr>
      <w:rFonts w:asciiTheme="minorHAnsi" w:eastAsia="Calibri" w:hAnsiTheme="minorHAnsi"/>
      <w:b/>
      <w:caps/>
      <w:color w:val="407EC9"/>
      <w:sz w:val="24"/>
    </w:rPr>
  </w:style>
  <w:style w:type="paragraph" w:customStyle="1" w:styleId="AnnexAHead3">
    <w:name w:val="Annex A Head 3"/>
    <w:basedOn w:val="a"/>
    <w:next w:val="a0"/>
    <w:autoRedefine/>
    <w:qFormat/>
    <w:rsid w:val="00B7501E"/>
    <w:pPr>
      <w:numPr>
        <w:ilvl w:val="2"/>
        <w:numId w:val="17"/>
      </w:numPr>
      <w:spacing w:before="120" w:after="120"/>
    </w:pPr>
    <w:rPr>
      <w:rFonts w:asciiTheme="minorHAnsi" w:eastAsia="Calibri" w:hAnsiTheme="minorHAnsi"/>
      <w:b/>
      <w:smallCaps/>
      <w:color w:val="407EC9"/>
    </w:rPr>
  </w:style>
  <w:style w:type="paragraph" w:customStyle="1" w:styleId="AnnexAHead4">
    <w:name w:val="Annex A Head 4"/>
    <w:basedOn w:val="a"/>
    <w:next w:val="a0"/>
    <w:autoRedefine/>
    <w:qFormat/>
    <w:rsid w:val="00B7501E"/>
    <w:pPr>
      <w:numPr>
        <w:ilvl w:val="3"/>
        <w:numId w:val="17"/>
      </w:numPr>
      <w:spacing w:before="120" w:after="120"/>
    </w:pPr>
    <w:rPr>
      <w:rFonts w:asciiTheme="minorHAnsi" w:eastAsia="Calibri" w:hAnsiTheme="minorHAnsi"/>
      <w:b/>
      <w:color w:val="407EC9"/>
    </w:rPr>
  </w:style>
  <w:style w:type="table" w:customStyle="1" w:styleId="TableGrid">
    <w:name w:val="TableGrid"/>
    <w:autoRedefine/>
    <w:qFormat/>
    <w:rsid w:val="00B7501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0">
    <w:name w:val="A4"/>
    <w:uiPriority w:val="99"/>
    <w:qFormat/>
    <w:rsid w:val="00B7501E"/>
    <w:rPr>
      <w:rFonts w:cs="Barlow Medium"/>
      <w:color w:val="211D1E"/>
      <w:sz w:val="20"/>
      <w:szCs w:val="20"/>
    </w:rPr>
  </w:style>
  <w:style w:type="paragraph" w:customStyle="1" w:styleId="Pa21">
    <w:name w:val="Pa21"/>
    <w:basedOn w:val="Default"/>
    <w:next w:val="Default"/>
    <w:qFormat/>
    <w:rsid w:val="00B7501E"/>
    <w:pPr>
      <w:widowControl w:val="0"/>
      <w:spacing w:line="221" w:lineRule="atLeast"/>
    </w:pPr>
    <w:rPr>
      <w:rFonts w:ascii="Barlow Light" w:eastAsia="Barlow Light" w:hAnsiTheme="minorHAnsi" w:cstheme="minorBidi"/>
      <w:color w:val="auto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8C52B-D327-448D-86EB-8F479CFFC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401BCE-8A54-49AE-BA1E-B3729A65EF54}"/>
</file>

<file path=customXml/itemProps3.xml><?xml version="1.0" encoding="utf-8"?>
<ds:datastoreItem xmlns:ds="http://schemas.openxmlformats.org/officeDocument/2006/customXml" ds:itemID="{A7FC2447-EF3B-4956-924D-692519917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FF9997-B9B9-43EA-AADA-C03F9189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774</Words>
  <Characters>4415</Characters>
  <Application>Microsoft Office Word</Application>
  <DocSecurity>0</DocSecurity>
  <Lines>36</Lines>
  <Paragraphs>10</Paragraphs>
  <ScaleCrop>false</ScaleCrop>
  <Company>微软中国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微软用户</cp:lastModifiedBy>
  <cp:revision>51</cp:revision>
  <cp:lastPrinted>2024-07-14T09:57:00Z</cp:lastPrinted>
  <dcterms:created xsi:type="dcterms:W3CDTF">2022-02-21T11:13:00Z</dcterms:created>
  <dcterms:modified xsi:type="dcterms:W3CDTF">2024-07-15T02:43:00Z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2052-12.1.0.17140</vt:lpwstr>
  </property>
  <property fmtid="{D5CDD505-2E9C-101B-9397-08002B2CF9AE}" pid="4" name="ICV">
    <vt:lpwstr>185F26961F6E4DA996EBD498CC3D8AB9_13</vt:lpwstr>
  </property>
</Properties>
</file>